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29B" w:rsidRPr="00E83E7D" w:rsidRDefault="0031529B">
      <w:pPr>
        <w:rPr>
          <w:rFonts w:ascii="Abadi MT Std" w:hAnsi="Abadi MT Std" w:cs="Microsoft Sans Serif"/>
          <w:b/>
          <w:color w:val="000000"/>
          <w:sz w:val="36"/>
          <w:szCs w:val="36"/>
        </w:rPr>
      </w:pPr>
    </w:p>
    <w:p w:rsidR="0031529B" w:rsidRPr="00E83E7D" w:rsidRDefault="0031529B" w:rsidP="00CE5A9F">
      <w:pPr>
        <w:jc w:val="center"/>
        <w:rPr>
          <w:rFonts w:ascii="Abadi MT Std" w:hAnsi="Abadi MT Std" w:cs="Microsoft Sans Serif"/>
          <w:b/>
          <w:color w:val="000000"/>
          <w:sz w:val="32"/>
          <w:szCs w:val="32"/>
        </w:rPr>
      </w:pPr>
      <w:r w:rsidRPr="00E83E7D">
        <w:rPr>
          <w:rFonts w:ascii="Abadi MT Std" w:hAnsi="Abadi MT Std" w:cs="Microsoft Sans Serif"/>
          <w:b/>
          <w:color w:val="000000"/>
          <w:sz w:val="32"/>
          <w:szCs w:val="32"/>
        </w:rPr>
        <w:t xml:space="preserve">Time </w:t>
      </w:r>
      <w:proofErr w:type="gramStart"/>
      <w:r w:rsidRPr="00E83E7D">
        <w:rPr>
          <w:rFonts w:ascii="Abadi MT Std" w:hAnsi="Abadi MT Std" w:cs="Microsoft Sans Serif"/>
          <w:b/>
          <w:color w:val="000000"/>
          <w:sz w:val="32"/>
          <w:szCs w:val="32"/>
        </w:rPr>
        <w:t>Off</w:t>
      </w:r>
      <w:proofErr w:type="gramEnd"/>
      <w:r w:rsidR="00893143" w:rsidRPr="00E83E7D">
        <w:rPr>
          <w:rFonts w:ascii="Abadi MT Std" w:hAnsi="Abadi MT Std" w:cs="Microsoft Sans Serif"/>
          <w:b/>
          <w:color w:val="000000"/>
          <w:sz w:val="32"/>
          <w:szCs w:val="32"/>
        </w:rPr>
        <w:t xml:space="preserve"> Request Form</w:t>
      </w:r>
    </w:p>
    <w:p w:rsidR="00A71F57" w:rsidRPr="00E83E7D" w:rsidRDefault="00A71F57" w:rsidP="0031529B">
      <w:pPr>
        <w:tabs>
          <w:tab w:val="left" w:pos="360"/>
        </w:tabs>
        <w:rPr>
          <w:rFonts w:ascii="Abadi MT Std" w:hAnsi="Abadi MT Std" w:cs="Microsoft Sans Serif"/>
          <w:sz w:val="18"/>
          <w:szCs w:val="18"/>
        </w:rPr>
      </w:pPr>
    </w:p>
    <w:p w:rsidR="0031529B" w:rsidRPr="00E83E7D" w:rsidRDefault="00C25CF8" w:rsidP="00872E3B">
      <w:pPr>
        <w:tabs>
          <w:tab w:val="left" w:pos="360"/>
        </w:tabs>
        <w:rPr>
          <w:rFonts w:ascii="Abadi MT Std" w:hAnsi="Abadi MT Std" w:cs="Microsoft Sans Serif"/>
        </w:rPr>
      </w:pPr>
      <w:r w:rsidRPr="00E83E7D">
        <w:rPr>
          <w:rFonts w:ascii="Abadi MT Std" w:hAnsi="Abadi MT Std" w:cs="Microsoft Sans Serif"/>
        </w:rPr>
        <w:t>Staff m</w:t>
      </w:r>
      <w:r w:rsidR="0031529B" w:rsidRPr="00E83E7D">
        <w:rPr>
          <w:rFonts w:ascii="Abadi MT Std" w:hAnsi="Abadi MT Std" w:cs="Microsoft Sans Serif"/>
        </w:rPr>
        <w:t>ember</w:t>
      </w:r>
      <w:r w:rsidR="00872E3B" w:rsidRPr="00E83E7D">
        <w:rPr>
          <w:rFonts w:ascii="Abadi MT Std" w:hAnsi="Abadi MT Std" w:cs="Microsoft Sans Serif"/>
        </w:rPr>
        <w:t xml:space="preserve">s, please </w:t>
      </w:r>
      <w:r w:rsidRPr="00E83E7D">
        <w:rPr>
          <w:rFonts w:ascii="Abadi MT Std" w:hAnsi="Abadi MT Std" w:cs="Microsoft Sans Serif"/>
        </w:rPr>
        <w:t>complete the top section</w:t>
      </w:r>
      <w:r w:rsidR="00872E3B" w:rsidRPr="00E83E7D">
        <w:rPr>
          <w:rFonts w:ascii="Abadi MT Std" w:hAnsi="Abadi MT Std" w:cs="Microsoft Sans Serif"/>
        </w:rPr>
        <w:t xml:space="preserve"> of the form and </w:t>
      </w:r>
      <w:r w:rsidR="0031529B" w:rsidRPr="00E83E7D">
        <w:rPr>
          <w:rFonts w:ascii="Abadi MT Std" w:hAnsi="Abadi MT Std" w:cs="Microsoft Sans Serif"/>
        </w:rPr>
        <w:t xml:space="preserve">submit to </w:t>
      </w:r>
      <w:r w:rsidRPr="00E83E7D">
        <w:rPr>
          <w:rFonts w:ascii="Abadi MT Std" w:hAnsi="Abadi MT Std" w:cs="Microsoft Sans Serif"/>
        </w:rPr>
        <w:t>your</w:t>
      </w:r>
      <w:r w:rsidR="0031529B" w:rsidRPr="00E83E7D">
        <w:rPr>
          <w:rFonts w:ascii="Abadi MT Std" w:hAnsi="Abadi MT Std" w:cs="Microsoft Sans Serif"/>
        </w:rPr>
        <w:t xml:space="preserve"> supervisor </w:t>
      </w:r>
      <w:r w:rsidRPr="00E83E7D">
        <w:rPr>
          <w:rFonts w:ascii="Abadi MT Std" w:hAnsi="Abadi MT Std" w:cs="Microsoft Sans Serif"/>
        </w:rPr>
        <w:t>for approval</w:t>
      </w:r>
      <w:r w:rsidR="004F772D" w:rsidRPr="00E83E7D">
        <w:rPr>
          <w:rFonts w:ascii="Abadi MT Std" w:hAnsi="Abadi MT Std" w:cs="Microsoft Sans Serif"/>
        </w:rPr>
        <w:t>.</w:t>
      </w:r>
      <w:r w:rsidR="00522340" w:rsidRPr="00E83E7D">
        <w:rPr>
          <w:rFonts w:ascii="Abadi MT Std" w:hAnsi="Abadi MT Std" w:cs="Microsoft Sans Serif"/>
        </w:rPr>
        <w:t xml:space="preserve"> Forms should be submitted at </w:t>
      </w:r>
      <w:r w:rsidR="006A7E52" w:rsidRPr="00E83E7D">
        <w:rPr>
          <w:rFonts w:ascii="Abadi MT Std" w:hAnsi="Abadi MT Std" w:cs="Microsoft Sans Serif"/>
        </w:rPr>
        <w:t>earliest possible date</w:t>
      </w:r>
      <w:r w:rsidR="00B461AE" w:rsidRPr="00E83E7D">
        <w:rPr>
          <w:rFonts w:ascii="Abadi MT Std" w:hAnsi="Abadi MT Std" w:cs="Microsoft Sans Serif"/>
        </w:rPr>
        <w:t xml:space="preserve">. </w:t>
      </w:r>
      <w:r w:rsidR="00522340" w:rsidRPr="00E83E7D">
        <w:rPr>
          <w:rFonts w:ascii="Abadi MT Std" w:hAnsi="Abadi MT Std" w:cs="Microsoft Sans Serif"/>
        </w:rPr>
        <w:t xml:space="preserve"> </w:t>
      </w:r>
    </w:p>
    <w:p w:rsidR="0031529B" w:rsidRPr="00E83E7D" w:rsidRDefault="0031529B" w:rsidP="0031529B">
      <w:pPr>
        <w:pBdr>
          <w:bottom w:val="double" w:sz="4" w:space="1" w:color="999999"/>
        </w:pBdr>
        <w:rPr>
          <w:rFonts w:ascii="Abadi MT Std" w:hAnsi="Abadi MT Std" w:cs="Microsoft Sans Serif"/>
          <w:b/>
          <w:sz w:val="20"/>
          <w:szCs w:val="20"/>
        </w:rPr>
      </w:pPr>
    </w:p>
    <w:p w:rsidR="003C71E2" w:rsidRPr="00E83E7D" w:rsidRDefault="003C71E2" w:rsidP="002C3319">
      <w:pPr>
        <w:rPr>
          <w:rFonts w:ascii="Abadi MT Std" w:hAnsi="Abadi MT Std" w:cs="Microsoft Sans Serif"/>
          <w:b/>
          <w:sz w:val="20"/>
          <w:szCs w:val="20"/>
        </w:rPr>
      </w:pPr>
    </w:p>
    <w:p w:rsidR="002C3319" w:rsidRPr="00E83E7D" w:rsidRDefault="002C3319" w:rsidP="002C3319">
      <w:pPr>
        <w:rPr>
          <w:rFonts w:ascii="Abadi MT Std" w:hAnsi="Abadi MT Std" w:cs="Microsoft Sans Serif"/>
          <w:sz w:val="20"/>
          <w:szCs w:val="20"/>
        </w:rPr>
      </w:pPr>
      <w:r w:rsidRPr="00E83E7D">
        <w:rPr>
          <w:rFonts w:ascii="Abadi MT Std" w:hAnsi="Abadi MT Std" w:cs="Microsoft Sans Serif"/>
          <w:b/>
          <w:sz w:val="20"/>
          <w:szCs w:val="20"/>
        </w:rPr>
        <w:t>Name</w:t>
      </w:r>
      <w:r w:rsidRPr="00E83E7D">
        <w:rPr>
          <w:rFonts w:ascii="Abadi MT Std" w:hAnsi="Abadi MT Std" w:cs="Microsoft Sans Serif"/>
          <w:sz w:val="20"/>
          <w:szCs w:val="20"/>
        </w:rPr>
        <w:t>:</w:t>
      </w:r>
      <w:r w:rsidRPr="00E83E7D">
        <w:rPr>
          <w:rFonts w:ascii="Abadi MT Std" w:hAnsi="Abadi MT Std" w:cs="Microsoft Sans Serif"/>
        </w:rPr>
        <w:t xml:space="preserve"> </w:t>
      </w:r>
      <w:r w:rsidR="00344782" w:rsidRPr="00E83E7D">
        <w:rPr>
          <w:rFonts w:ascii="Abadi MT Std" w:hAnsi="Abadi MT Std" w:cs="Microsoft Sans Serif"/>
        </w:rPr>
        <w:t xml:space="preserve">Amanda </w:t>
      </w:r>
      <w:proofErr w:type="spellStart"/>
      <w:r w:rsidR="00344782" w:rsidRPr="00E83E7D">
        <w:rPr>
          <w:rFonts w:ascii="Abadi MT Std" w:hAnsi="Abadi MT Std" w:cs="Microsoft Sans Serif"/>
        </w:rPr>
        <w:t>Pateman</w:t>
      </w:r>
      <w:proofErr w:type="spellEnd"/>
      <w:r w:rsidR="00344782" w:rsidRPr="00E83E7D">
        <w:rPr>
          <w:rFonts w:ascii="Abadi MT Std" w:hAnsi="Abadi MT Std" w:cs="Microsoft Sans Serif"/>
        </w:rPr>
        <w:t>____</w:t>
      </w:r>
      <w:r w:rsidRPr="00E83E7D">
        <w:rPr>
          <w:rFonts w:ascii="Abadi MT Std" w:hAnsi="Abadi MT Std" w:cs="Microsoft Sans Serif"/>
        </w:rPr>
        <w:t xml:space="preserve">_______________________   </w:t>
      </w:r>
      <w:proofErr w:type="spellStart"/>
      <w:r w:rsidRPr="00E83E7D">
        <w:rPr>
          <w:rFonts w:ascii="Abadi MT Std" w:hAnsi="Abadi MT Std" w:cs="Microsoft Sans Serif"/>
          <w:b/>
          <w:sz w:val="20"/>
          <w:szCs w:val="20"/>
        </w:rPr>
        <w:t>Dept</w:t>
      </w:r>
      <w:proofErr w:type="spellEnd"/>
      <w:r w:rsidRPr="00E83E7D">
        <w:rPr>
          <w:rFonts w:ascii="Abadi MT Std" w:hAnsi="Abadi MT Std" w:cs="Microsoft Sans Serif"/>
          <w:sz w:val="20"/>
          <w:szCs w:val="20"/>
        </w:rPr>
        <w:t>:</w:t>
      </w:r>
      <w:r w:rsidRPr="00E83E7D">
        <w:rPr>
          <w:rFonts w:ascii="Abadi MT Std" w:hAnsi="Abadi MT Std" w:cs="Microsoft Sans Serif"/>
        </w:rPr>
        <w:t xml:space="preserve"> </w:t>
      </w:r>
      <w:r w:rsidR="00344782" w:rsidRPr="00E83E7D">
        <w:rPr>
          <w:rFonts w:ascii="Abadi MT Std" w:hAnsi="Abadi MT Std" w:cs="Microsoft Sans Serif"/>
        </w:rPr>
        <w:t>East Asia</w:t>
      </w:r>
      <w:r w:rsidR="00A54817">
        <w:rPr>
          <w:rFonts w:ascii="Abadi MT Std" w:hAnsi="Abadi MT Std" w:cs="Microsoft Sans Serif"/>
        </w:rPr>
        <w:t xml:space="preserve"> </w:t>
      </w:r>
      <w:r w:rsidR="00AA26DD" w:rsidRPr="00A54817">
        <w:rPr>
          <w:rFonts w:ascii="Abadi MT Std" w:hAnsi="Abadi MT Std" w:cs="Microsoft Sans Serif"/>
          <w:color w:val="4472C4" w:themeColor="accent5"/>
        </w:rPr>
        <w:t>(monitor)</w:t>
      </w:r>
      <w:r w:rsidR="00A54817">
        <w:rPr>
          <w:rFonts w:ascii="Abadi MT Std" w:hAnsi="Abadi MT Std" w:cs="Microsoft Sans Serif"/>
        </w:rPr>
        <w:t xml:space="preserve"> </w:t>
      </w:r>
      <w:r w:rsidRPr="00E83E7D">
        <w:rPr>
          <w:rFonts w:ascii="Abadi MT Std" w:hAnsi="Abadi MT Std" w:cs="Microsoft Sans Serif"/>
        </w:rPr>
        <w:t>____</w:t>
      </w:r>
    </w:p>
    <w:p w:rsidR="002C3319" w:rsidRPr="00E83E7D" w:rsidRDefault="002C3319">
      <w:pPr>
        <w:rPr>
          <w:rFonts w:ascii="Abadi MT Std" w:hAnsi="Abadi MT Std" w:cs="Microsoft Sans Serif"/>
          <w:sz w:val="20"/>
          <w:szCs w:val="20"/>
        </w:rPr>
      </w:pPr>
    </w:p>
    <w:p w:rsidR="00BF5564" w:rsidRPr="00E83E7D" w:rsidRDefault="00BF5564">
      <w:pPr>
        <w:rPr>
          <w:rFonts w:ascii="Abadi MT Std" w:hAnsi="Abadi MT Std" w:cs="Microsoft Sans Serif"/>
          <w:sz w:val="20"/>
          <w:szCs w:val="20"/>
        </w:rPr>
      </w:pPr>
    </w:p>
    <w:p w:rsidR="00BF5564" w:rsidRPr="00E83E7D" w:rsidRDefault="00BF5564" w:rsidP="00BF5564">
      <w:pPr>
        <w:ind w:firstLine="720"/>
        <w:rPr>
          <w:rFonts w:ascii="Abadi MT Std" w:hAnsi="Abadi MT Std" w:cs="Microsoft Sans Serif"/>
          <w:b/>
          <w:color w:val="000000"/>
          <w:sz w:val="18"/>
          <w:szCs w:val="18"/>
        </w:rPr>
      </w:pPr>
      <w:r w:rsidRPr="00E83E7D">
        <w:rPr>
          <w:rFonts w:ascii="Abadi MT Std" w:hAnsi="Abadi MT Std" w:cs="Microsoft Sans Serif"/>
          <w:b/>
          <w:color w:val="000000"/>
          <w:sz w:val="18"/>
          <w:szCs w:val="18"/>
        </w:rPr>
        <w:t>REASON</w:t>
      </w:r>
      <w:r w:rsidRPr="00E83E7D">
        <w:rPr>
          <w:rFonts w:ascii="Abadi MT Std" w:hAnsi="Abadi MT Std" w:cs="Microsoft Sans Serif"/>
          <w:b/>
          <w:color w:val="000000"/>
          <w:sz w:val="18"/>
          <w:szCs w:val="18"/>
        </w:rPr>
        <w:tab/>
      </w:r>
      <w:r w:rsidRPr="00E83E7D">
        <w:rPr>
          <w:rFonts w:ascii="Abadi MT Std" w:hAnsi="Abadi MT Std" w:cs="Microsoft Sans Serif"/>
          <w:b/>
          <w:color w:val="000000"/>
          <w:sz w:val="18"/>
          <w:szCs w:val="18"/>
        </w:rPr>
        <w:tab/>
        <w:t>DATE(S)</w:t>
      </w:r>
      <w:r w:rsidRPr="00E83E7D">
        <w:rPr>
          <w:rFonts w:ascii="Abadi MT Std" w:hAnsi="Abadi MT Std" w:cs="Microsoft Sans Serif"/>
          <w:b/>
          <w:color w:val="000000"/>
          <w:sz w:val="18"/>
          <w:szCs w:val="18"/>
        </w:rPr>
        <w:tab/>
      </w:r>
      <w:r w:rsidRPr="00E83E7D">
        <w:rPr>
          <w:rFonts w:ascii="Abadi MT Std" w:hAnsi="Abadi MT Std" w:cs="Microsoft Sans Serif"/>
          <w:b/>
          <w:color w:val="000000"/>
          <w:sz w:val="18"/>
          <w:szCs w:val="18"/>
        </w:rPr>
        <w:tab/>
      </w:r>
      <w:r w:rsidRPr="00E83E7D">
        <w:rPr>
          <w:rFonts w:ascii="Abadi MT Std" w:hAnsi="Abadi MT Std" w:cs="Microsoft Sans Serif"/>
          <w:b/>
          <w:color w:val="000000"/>
          <w:sz w:val="18"/>
          <w:szCs w:val="18"/>
        </w:rPr>
        <w:tab/>
      </w:r>
      <w:r w:rsidR="002468E0" w:rsidRPr="00E83E7D">
        <w:rPr>
          <w:rFonts w:ascii="Abadi MT Std" w:hAnsi="Abadi MT Std" w:cs="Microsoft Sans Serif"/>
          <w:b/>
          <w:color w:val="000000"/>
          <w:sz w:val="18"/>
          <w:szCs w:val="18"/>
        </w:rPr>
        <w:tab/>
      </w:r>
      <w:r w:rsidRPr="00E83E7D">
        <w:rPr>
          <w:rFonts w:ascii="Abadi MT Std" w:hAnsi="Abadi MT Std" w:cs="Microsoft Sans Serif"/>
          <w:b/>
          <w:color w:val="000000"/>
          <w:sz w:val="18"/>
          <w:szCs w:val="18"/>
        </w:rPr>
        <w:t># OF DAYS</w:t>
      </w:r>
      <w:r w:rsidRPr="00E83E7D">
        <w:rPr>
          <w:rFonts w:ascii="Abadi MT Std" w:hAnsi="Abadi MT Std" w:cs="Microsoft Sans Serif"/>
          <w:b/>
          <w:color w:val="000000"/>
          <w:sz w:val="18"/>
          <w:szCs w:val="18"/>
        </w:rPr>
        <w:tab/>
        <w:t># OF HOURS</w:t>
      </w:r>
    </w:p>
    <w:p w:rsidR="00BF5564" w:rsidRPr="00E83E7D" w:rsidRDefault="00BF5564" w:rsidP="00BF5564">
      <w:pPr>
        <w:rPr>
          <w:rFonts w:ascii="Abadi MT Std" w:hAnsi="Abadi MT Std" w:cs="Microsoft Sans Serif"/>
          <w:sz w:val="20"/>
          <w:szCs w:val="20"/>
        </w:rPr>
      </w:pPr>
    </w:p>
    <w:bookmarkStart w:id="0" w:name="Check1"/>
    <w:p w:rsidR="00BF5564" w:rsidRPr="00E83E7D" w:rsidRDefault="007A3A14" w:rsidP="00BF5564">
      <w:pPr>
        <w:rPr>
          <w:rFonts w:ascii="Abadi MT Std" w:hAnsi="Abadi MT Std" w:cs="Microsoft Sans Serif"/>
          <w:sz w:val="20"/>
          <w:szCs w:val="20"/>
        </w:rPr>
      </w:pPr>
      <w:r w:rsidRPr="00E83E7D">
        <w:rPr>
          <w:rFonts w:ascii="Abadi MT Std" w:hAnsi="Abadi MT Std" w:cs="Microsoft Sans Serif"/>
          <w:sz w:val="20"/>
          <w:szCs w:val="20"/>
        </w:rPr>
        <w:fldChar w:fldCharType="begin">
          <w:ffData>
            <w:name w:val="Check1"/>
            <w:enabled/>
            <w:calcOnExit w:val="0"/>
            <w:checkBox>
              <w:size w:val="20"/>
              <w:default w:val="0"/>
            </w:checkBox>
          </w:ffData>
        </w:fldChar>
      </w:r>
      <w:r w:rsidRPr="00E83E7D">
        <w:rPr>
          <w:rFonts w:ascii="Abadi MT Std" w:hAnsi="Abadi MT Std" w:cs="Microsoft Sans Serif"/>
          <w:sz w:val="20"/>
          <w:szCs w:val="20"/>
        </w:rPr>
        <w:instrText xml:space="preserve"> FORMCHECKBOX </w:instrText>
      </w:r>
      <w:r w:rsidR="00D14786" w:rsidRPr="00E83E7D">
        <w:rPr>
          <w:rFonts w:ascii="Abadi MT Std" w:hAnsi="Abadi MT Std" w:cs="Microsoft Sans Serif"/>
          <w:sz w:val="20"/>
          <w:szCs w:val="20"/>
        </w:rPr>
      </w:r>
      <w:r w:rsidR="00D14786" w:rsidRPr="00E83E7D">
        <w:rPr>
          <w:rFonts w:ascii="Abadi MT Std" w:hAnsi="Abadi MT Std" w:cs="Microsoft Sans Serif"/>
          <w:sz w:val="20"/>
          <w:szCs w:val="20"/>
        </w:rPr>
        <w:fldChar w:fldCharType="separate"/>
      </w:r>
      <w:r w:rsidRPr="00E83E7D">
        <w:rPr>
          <w:rFonts w:ascii="Abadi MT Std" w:hAnsi="Abadi MT Std" w:cs="Microsoft Sans Serif"/>
          <w:sz w:val="20"/>
          <w:szCs w:val="20"/>
        </w:rPr>
        <w:fldChar w:fldCharType="end"/>
      </w:r>
      <w:bookmarkEnd w:id="0"/>
      <w:r w:rsidR="00BF5564" w:rsidRPr="00E83E7D">
        <w:rPr>
          <w:rFonts w:ascii="Abadi MT Std" w:hAnsi="Abadi MT Std" w:cs="Microsoft Sans Serif"/>
          <w:sz w:val="20"/>
          <w:szCs w:val="20"/>
        </w:rPr>
        <w:tab/>
        <w:t>Vacation</w:t>
      </w:r>
      <w:r w:rsidR="00BF5564" w:rsidRPr="00E83E7D">
        <w:rPr>
          <w:rFonts w:ascii="Abadi MT Std" w:hAnsi="Abadi MT Std" w:cs="Microsoft Sans Serif"/>
          <w:sz w:val="20"/>
          <w:szCs w:val="20"/>
        </w:rPr>
        <w:tab/>
      </w:r>
      <w:r w:rsidR="00A03284" w:rsidRPr="00E83E7D">
        <w:rPr>
          <w:rFonts w:ascii="Abadi MT Std" w:hAnsi="Abadi MT Std" w:cs="Microsoft Sans Serif"/>
          <w:sz w:val="20"/>
          <w:szCs w:val="20"/>
        </w:rPr>
        <w:tab/>
      </w:r>
      <w:r w:rsidR="001D5368" w:rsidRPr="00E83E7D">
        <w:rPr>
          <w:rFonts w:ascii="Abadi MT Std" w:hAnsi="Abadi MT Std" w:cs="Microsoft Sans Serif"/>
          <w:sz w:val="20"/>
          <w:szCs w:val="20"/>
        </w:rPr>
        <w:t>Aug 21</w:t>
      </w:r>
      <w:r w:rsidR="001D5368" w:rsidRPr="00E83E7D">
        <w:rPr>
          <w:rFonts w:ascii="Abadi MT Std" w:hAnsi="Abadi MT Std" w:cs="Microsoft Sans Serif"/>
        </w:rPr>
        <w:t xml:space="preserve">- Sept 3 </w:t>
      </w:r>
      <w:r w:rsidR="001D5368" w:rsidRPr="00A54817">
        <w:rPr>
          <w:rFonts w:ascii="Abadi MT Std" w:hAnsi="Abadi MT Std" w:cs="Microsoft Sans Serif"/>
          <w:color w:val="4472C4" w:themeColor="accent5"/>
        </w:rPr>
        <w:t>(inclusive)</w:t>
      </w:r>
      <w:r w:rsidR="00A54817">
        <w:rPr>
          <w:rFonts w:ascii="Abadi MT Std" w:hAnsi="Abadi MT Std" w:cs="Microsoft Sans Serif"/>
          <w:color w:val="4472C4" w:themeColor="accent5"/>
        </w:rPr>
        <w:t xml:space="preserve">      </w:t>
      </w:r>
      <w:r w:rsidR="00BF5564" w:rsidRPr="00E83E7D">
        <w:rPr>
          <w:rFonts w:ascii="Abadi MT Std" w:hAnsi="Abadi MT Std" w:cs="Microsoft Sans Serif"/>
        </w:rPr>
        <w:tab/>
        <w:t>_</w:t>
      </w:r>
      <w:r w:rsidR="001D5368" w:rsidRPr="00E83E7D">
        <w:rPr>
          <w:rFonts w:ascii="Abadi MT Std" w:hAnsi="Abadi MT Std" w:cs="Microsoft Sans Serif"/>
        </w:rPr>
        <w:t>10</w:t>
      </w:r>
      <w:r w:rsidR="00BF5564" w:rsidRPr="00E83E7D">
        <w:rPr>
          <w:rFonts w:ascii="Abadi MT Std" w:hAnsi="Abadi MT Std" w:cs="Microsoft Sans Serif"/>
        </w:rPr>
        <w:t>_____</w:t>
      </w:r>
      <w:r w:rsidR="00BF5564" w:rsidRPr="00E83E7D">
        <w:rPr>
          <w:rFonts w:ascii="Abadi MT Std" w:hAnsi="Abadi MT Std" w:cs="Microsoft Sans Serif"/>
        </w:rPr>
        <w:tab/>
        <w:t>________</w:t>
      </w:r>
    </w:p>
    <w:p w:rsidR="00BF5564" w:rsidRPr="00E83E7D" w:rsidRDefault="00BF5564" w:rsidP="00BF5564">
      <w:pPr>
        <w:rPr>
          <w:rFonts w:ascii="Abadi MT Std" w:hAnsi="Abadi MT Std" w:cs="Microsoft Sans Serif"/>
          <w:sz w:val="20"/>
          <w:szCs w:val="20"/>
        </w:rPr>
      </w:pPr>
    </w:p>
    <w:p w:rsidR="00BF5564" w:rsidRPr="00E83E7D" w:rsidRDefault="007A3A14" w:rsidP="00BF5564">
      <w:pPr>
        <w:rPr>
          <w:rFonts w:ascii="Abadi MT Std" w:hAnsi="Abadi MT Std" w:cs="Microsoft Sans Serif"/>
          <w:sz w:val="20"/>
          <w:szCs w:val="20"/>
        </w:rPr>
      </w:pPr>
      <w:r w:rsidRPr="00E83E7D">
        <w:rPr>
          <w:rFonts w:ascii="Abadi MT Std" w:hAnsi="Abadi MT Std" w:cs="Microsoft Sans Serif"/>
          <w:sz w:val="20"/>
          <w:szCs w:val="20"/>
        </w:rPr>
        <w:fldChar w:fldCharType="begin">
          <w:ffData>
            <w:name w:val=""/>
            <w:enabled/>
            <w:calcOnExit w:val="0"/>
            <w:checkBox>
              <w:size w:val="20"/>
              <w:default w:val="0"/>
            </w:checkBox>
          </w:ffData>
        </w:fldChar>
      </w:r>
      <w:r w:rsidRPr="00E83E7D">
        <w:rPr>
          <w:rFonts w:ascii="Abadi MT Std" w:hAnsi="Abadi MT Std" w:cs="Microsoft Sans Serif"/>
          <w:sz w:val="20"/>
          <w:szCs w:val="20"/>
        </w:rPr>
        <w:instrText xml:space="preserve"> FORMCHECKBOX </w:instrText>
      </w:r>
      <w:r w:rsidR="00D14786" w:rsidRPr="00E83E7D">
        <w:rPr>
          <w:rFonts w:ascii="Abadi MT Std" w:hAnsi="Abadi MT Std" w:cs="Microsoft Sans Serif"/>
          <w:sz w:val="20"/>
          <w:szCs w:val="20"/>
        </w:rPr>
      </w:r>
      <w:r w:rsidR="00D14786" w:rsidRPr="00E83E7D">
        <w:rPr>
          <w:rFonts w:ascii="Abadi MT Std" w:hAnsi="Abadi MT Std" w:cs="Microsoft Sans Serif"/>
          <w:sz w:val="20"/>
          <w:szCs w:val="20"/>
        </w:rPr>
        <w:fldChar w:fldCharType="separate"/>
      </w:r>
      <w:r w:rsidRPr="00E83E7D">
        <w:rPr>
          <w:rFonts w:ascii="Abadi MT Std" w:hAnsi="Abadi MT Std" w:cs="Microsoft Sans Serif"/>
          <w:sz w:val="20"/>
          <w:szCs w:val="20"/>
        </w:rPr>
        <w:fldChar w:fldCharType="end"/>
      </w:r>
      <w:r w:rsidR="00BF5564" w:rsidRPr="00E83E7D">
        <w:rPr>
          <w:rFonts w:ascii="Abadi MT Std" w:hAnsi="Abadi MT Std" w:cs="Microsoft Sans Serif"/>
          <w:sz w:val="20"/>
          <w:szCs w:val="20"/>
        </w:rPr>
        <w:tab/>
        <w:t>Sick Leave</w:t>
      </w:r>
      <w:r w:rsidR="00B53CCF" w:rsidRPr="00E83E7D">
        <w:rPr>
          <w:rFonts w:ascii="Abadi MT Std" w:hAnsi="Abadi MT Std" w:cs="Microsoft Sans Serif"/>
          <w:sz w:val="20"/>
          <w:szCs w:val="20"/>
        </w:rPr>
        <w:t>*</w:t>
      </w:r>
      <w:r w:rsidR="00BF5564" w:rsidRPr="00E83E7D">
        <w:rPr>
          <w:rFonts w:ascii="Abadi MT Std" w:hAnsi="Abadi MT Std" w:cs="Microsoft Sans Serif"/>
          <w:sz w:val="20"/>
          <w:szCs w:val="20"/>
        </w:rPr>
        <w:tab/>
      </w:r>
      <w:r w:rsidR="00A03284" w:rsidRPr="00E83E7D">
        <w:rPr>
          <w:rFonts w:ascii="Abadi MT Std" w:hAnsi="Abadi MT Std" w:cs="Microsoft Sans Serif"/>
          <w:sz w:val="20"/>
          <w:szCs w:val="20"/>
        </w:rPr>
        <w:tab/>
      </w:r>
      <w:r w:rsidR="00BF5564" w:rsidRPr="00E83E7D">
        <w:rPr>
          <w:rFonts w:ascii="Abadi MT Std" w:hAnsi="Abadi MT Std" w:cs="Microsoft Sans Serif"/>
        </w:rPr>
        <w:t>________</w:t>
      </w:r>
      <w:r w:rsidR="002468E0" w:rsidRPr="00E83E7D">
        <w:rPr>
          <w:rFonts w:ascii="Abadi MT Std" w:hAnsi="Abadi MT Std" w:cs="Microsoft Sans Serif"/>
        </w:rPr>
        <w:t>____</w:t>
      </w:r>
      <w:r w:rsidR="00BF5564" w:rsidRPr="00E83E7D">
        <w:rPr>
          <w:rFonts w:ascii="Abadi MT Std" w:hAnsi="Abadi MT Std" w:cs="Microsoft Sans Serif"/>
        </w:rPr>
        <w:t>________</w:t>
      </w:r>
      <w:r w:rsidR="00BF5564" w:rsidRPr="00E83E7D">
        <w:rPr>
          <w:rFonts w:ascii="Abadi MT Std" w:hAnsi="Abadi MT Std" w:cs="Microsoft Sans Serif"/>
        </w:rPr>
        <w:tab/>
      </w:r>
      <w:r w:rsidR="00BF5564" w:rsidRPr="00E83E7D">
        <w:rPr>
          <w:rFonts w:ascii="Abadi MT Std" w:hAnsi="Abadi MT Std" w:cs="Microsoft Sans Serif"/>
        </w:rPr>
        <w:tab/>
        <w:t>________</w:t>
      </w:r>
      <w:r w:rsidR="00BF5564" w:rsidRPr="00E83E7D">
        <w:rPr>
          <w:rFonts w:ascii="Abadi MT Std" w:hAnsi="Abadi MT Std" w:cs="Microsoft Sans Serif"/>
        </w:rPr>
        <w:tab/>
        <w:t>________</w:t>
      </w:r>
    </w:p>
    <w:p w:rsidR="00BF5564" w:rsidRPr="00E83E7D" w:rsidRDefault="00BF5564" w:rsidP="00BF5564">
      <w:pPr>
        <w:rPr>
          <w:rFonts w:ascii="Abadi MT Std" w:hAnsi="Abadi MT Std" w:cs="Microsoft Sans Serif"/>
          <w:sz w:val="20"/>
          <w:szCs w:val="20"/>
        </w:rPr>
      </w:pPr>
    </w:p>
    <w:p w:rsidR="00BF5564" w:rsidRPr="00E83E7D" w:rsidRDefault="007A3A14" w:rsidP="00BF5564">
      <w:pPr>
        <w:rPr>
          <w:rFonts w:ascii="Abadi MT Std" w:hAnsi="Abadi MT Std" w:cs="Microsoft Sans Serif"/>
          <w:sz w:val="20"/>
          <w:szCs w:val="20"/>
        </w:rPr>
      </w:pPr>
      <w:r w:rsidRPr="00E83E7D">
        <w:rPr>
          <w:rFonts w:ascii="Abadi MT Std" w:hAnsi="Abadi MT Std" w:cs="Microsoft Sans Serif"/>
          <w:sz w:val="20"/>
          <w:szCs w:val="20"/>
        </w:rPr>
        <w:fldChar w:fldCharType="begin">
          <w:ffData>
            <w:name w:val=""/>
            <w:enabled/>
            <w:calcOnExit w:val="0"/>
            <w:checkBox>
              <w:size w:val="20"/>
              <w:default w:val="0"/>
            </w:checkBox>
          </w:ffData>
        </w:fldChar>
      </w:r>
      <w:r w:rsidRPr="00E83E7D">
        <w:rPr>
          <w:rFonts w:ascii="Abadi MT Std" w:hAnsi="Abadi MT Std" w:cs="Microsoft Sans Serif"/>
          <w:sz w:val="20"/>
          <w:szCs w:val="20"/>
        </w:rPr>
        <w:instrText xml:space="preserve"> FORMCHECKBOX </w:instrText>
      </w:r>
      <w:r w:rsidR="00D14786" w:rsidRPr="00E83E7D">
        <w:rPr>
          <w:rFonts w:ascii="Abadi MT Std" w:hAnsi="Abadi MT Std" w:cs="Microsoft Sans Serif"/>
          <w:sz w:val="20"/>
          <w:szCs w:val="20"/>
        </w:rPr>
      </w:r>
      <w:r w:rsidR="00D14786" w:rsidRPr="00E83E7D">
        <w:rPr>
          <w:rFonts w:ascii="Abadi MT Std" w:hAnsi="Abadi MT Std" w:cs="Microsoft Sans Serif"/>
          <w:sz w:val="20"/>
          <w:szCs w:val="20"/>
        </w:rPr>
        <w:fldChar w:fldCharType="separate"/>
      </w:r>
      <w:r w:rsidRPr="00E83E7D">
        <w:rPr>
          <w:rFonts w:ascii="Abadi MT Std" w:hAnsi="Abadi MT Std" w:cs="Microsoft Sans Serif"/>
          <w:sz w:val="20"/>
          <w:szCs w:val="20"/>
        </w:rPr>
        <w:fldChar w:fldCharType="end"/>
      </w:r>
      <w:r w:rsidR="00BF5564" w:rsidRPr="00E83E7D">
        <w:rPr>
          <w:rFonts w:ascii="Abadi MT Std" w:hAnsi="Abadi MT Std" w:cs="Microsoft Sans Serif"/>
          <w:sz w:val="20"/>
          <w:szCs w:val="20"/>
        </w:rPr>
        <w:tab/>
      </w:r>
      <w:r w:rsidR="00B53CCF" w:rsidRPr="00E83E7D">
        <w:rPr>
          <w:rFonts w:ascii="Abadi MT Std" w:hAnsi="Abadi MT Std" w:cs="Microsoft Sans Serif"/>
          <w:sz w:val="20"/>
          <w:szCs w:val="20"/>
        </w:rPr>
        <w:t>Jury Duty</w:t>
      </w:r>
      <w:r w:rsidR="00B53CCF" w:rsidRPr="00E83E7D">
        <w:rPr>
          <w:rFonts w:ascii="Abadi MT Std" w:hAnsi="Abadi MT Std" w:cs="Microsoft Sans Serif"/>
          <w:sz w:val="20"/>
          <w:szCs w:val="20"/>
        </w:rPr>
        <w:tab/>
      </w:r>
      <w:r w:rsidR="00A03284" w:rsidRPr="00E83E7D">
        <w:rPr>
          <w:rFonts w:ascii="Abadi MT Std" w:hAnsi="Abadi MT Std" w:cs="Microsoft Sans Serif"/>
          <w:sz w:val="20"/>
          <w:szCs w:val="20"/>
        </w:rPr>
        <w:tab/>
      </w:r>
      <w:r w:rsidR="00B53CCF" w:rsidRPr="00E83E7D">
        <w:rPr>
          <w:rFonts w:ascii="Abadi MT Std" w:hAnsi="Abadi MT Std" w:cs="Microsoft Sans Serif"/>
        </w:rPr>
        <w:t>_________</w:t>
      </w:r>
      <w:r w:rsidR="002468E0" w:rsidRPr="00E83E7D">
        <w:rPr>
          <w:rFonts w:ascii="Abadi MT Std" w:hAnsi="Abadi MT Std" w:cs="Microsoft Sans Serif"/>
        </w:rPr>
        <w:t>____</w:t>
      </w:r>
      <w:r w:rsidR="00B53CCF" w:rsidRPr="00E83E7D">
        <w:rPr>
          <w:rFonts w:ascii="Abadi MT Std" w:hAnsi="Abadi MT Std" w:cs="Microsoft Sans Serif"/>
        </w:rPr>
        <w:t>_______</w:t>
      </w:r>
      <w:r w:rsidR="00B53CCF" w:rsidRPr="00E83E7D">
        <w:rPr>
          <w:rFonts w:ascii="Abadi MT Std" w:hAnsi="Abadi MT Std" w:cs="Microsoft Sans Serif"/>
        </w:rPr>
        <w:tab/>
      </w:r>
      <w:r w:rsidR="00B53CCF" w:rsidRPr="00E83E7D">
        <w:rPr>
          <w:rFonts w:ascii="Abadi MT Std" w:hAnsi="Abadi MT Std" w:cs="Microsoft Sans Serif"/>
        </w:rPr>
        <w:tab/>
        <w:t>________</w:t>
      </w:r>
      <w:r w:rsidR="00B53CCF" w:rsidRPr="00E83E7D">
        <w:rPr>
          <w:rFonts w:ascii="Abadi MT Std" w:hAnsi="Abadi MT Std" w:cs="Microsoft Sans Serif"/>
        </w:rPr>
        <w:tab/>
        <w:t>________</w:t>
      </w:r>
    </w:p>
    <w:p w:rsidR="00BF5564" w:rsidRPr="00E83E7D" w:rsidRDefault="00BF5564" w:rsidP="00BF5564">
      <w:pPr>
        <w:rPr>
          <w:rFonts w:ascii="Abadi MT Std" w:hAnsi="Abadi MT Std" w:cs="Microsoft Sans Serif"/>
          <w:sz w:val="20"/>
          <w:szCs w:val="20"/>
        </w:rPr>
      </w:pPr>
    </w:p>
    <w:p w:rsidR="00B53CCF" w:rsidRPr="00E83E7D" w:rsidRDefault="007A3A14" w:rsidP="00B53CCF">
      <w:pPr>
        <w:rPr>
          <w:rFonts w:ascii="Abadi MT Std" w:hAnsi="Abadi MT Std" w:cs="Microsoft Sans Serif"/>
          <w:sz w:val="20"/>
          <w:szCs w:val="20"/>
        </w:rPr>
      </w:pPr>
      <w:r w:rsidRPr="00E83E7D">
        <w:rPr>
          <w:rFonts w:ascii="Abadi MT Std" w:hAnsi="Abadi MT Std" w:cs="Microsoft Sans Serif"/>
          <w:sz w:val="20"/>
          <w:szCs w:val="20"/>
        </w:rPr>
        <w:fldChar w:fldCharType="begin">
          <w:ffData>
            <w:name w:val=""/>
            <w:enabled/>
            <w:calcOnExit w:val="0"/>
            <w:checkBox>
              <w:size w:val="20"/>
              <w:default w:val="0"/>
            </w:checkBox>
          </w:ffData>
        </w:fldChar>
      </w:r>
      <w:r w:rsidRPr="00E83E7D">
        <w:rPr>
          <w:rFonts w:ascii="Abadi MT Std" w:hAnsi="Abadi MT Std" w:cs="Microsoft Sans Serif"/>
          <w:sz w:val="20"/>
          <w:szCs w:val="20"/>
        </w:rPr>
        <w:instrText xml:space="preserve"> FORMCHECKBOX </w:instrText>
      </w:r>
      <w:r w:rsidR="00D14786" w:rsidRPr="00E83E7D">
        <w:rPr>
          <w:rFonts w:ascii="Abadi MT Std" w:hAnsi="Abadi MT Std" w:cs="Microsoft Sans Serif"/>
          <w:sz w:val="20"/>
          <w:szCs w:val="20"/>
        </w:rPr>
      </w:r>
      <w:r w:rsidR="00D14786" w:rsidRPr="00E83E7D">
        <w:rPr>
          <w:rFonts w:ascii="Abadi MT Std" w:hAnsi="Abadi MT Std" w:cs="Microsoft Sans Serif"/>
          <w:sz w:val="20"/>
          <w:szCs w:val="20"/>
        </w:rPr>
        <w:fldChar w:fldCharType="separate"/>
      </w:r>
      <w:r w:rsidRPr="00E83E7D">
        <w:rPr>
          <w:rFonts w:ascii="Abadi MT Std" w:hAnsi="Abadi MT Std" w:cs="Microsoft Sans Serif"/>
          <w:sz w:val="20"/>
          <w:szCs w:val="20"/>
        </w:rPr>
        <w:fldChar w:fldCharType="end"/>
      </w:r>
      <w:r w:rsidR="00BF5564" w:rsidRPr="00E83E7D">
        <w:rPr>
          <w:rFonts w:ascii="Abadi MT Std" w:hAnsi="Abadi MT Std" w:cs="Microsoft Sans Serif"/>
          <w:sz w:val="20"/>
          <w:szCs w:val="20"/>
        </w:rPr>
        <w:tab/>
      </w:r>
      <w:r w:rsidR="00A03284" w:rsidRPr="00E83E7D">
        <w:rPr>
          <w:rFonts w:ascii="Abadi MT Std" w:hAnsi="Abadi MT Std" w:cs="Microsoft Sans Serif"/>
          <w:sz w:val="20"/>
          <w:szCs w:val="20"/>
        </w:rPr>
        <w:t>Bereavement Leave</w:t>
      </w:r>
      <w:r w:rsidR="00B53CCF" w:rsidRPr="00E83E7D">
        <w:rPr>
          <w:rFonts w:ascii="Abadi MT Std" w:hAnsi="Abadi MT Std" w:cs="Microsoft Sans Serif"/>
          <w:sz w:val="20"/>
          <w:szCs w:val="20"/>
        </w:rPr>
        <w:tab/>
      </w:r>
      <w:r w:rsidR="00B53CCF" w:rsidRPr="00E83E7D">
        <w:rPr>
          <w:rFonts w:ascii="Abadi MT Std" w:hAnsi="Abadi MT Std" w:cs="Microsoft Sans Serif"/>
        </w:rPr>
        <w:t>________</w:t>
      </w:r>
      <w:r w:rsidR="002468E0" w:rsidRPr="00E83E7D">
        <w:rPr>
          <w:rFonts w:ascii="Abadi MT Std" w:hAnsi="Abadi MT Std" w:cs="Microsoft Sans Serif"/>
        </w:rPr>
        <w:t>____</w:t>
      </w:r>
      <w:r w:rsidR="00B53CCF" w:rsidRPr="00E83E7D">
        <w:rPr>
          <w:rFonts w:ascii="Abadi MT Std" w:hAnsi="Abadi MT Std" w:cs="Microsoft Sans Serif"/>
        </w:rPr>
        <w:t>________</w:t>
      </w:r>
      <w:r w:rsidR="00B53CCF" w:rsidRPr="00E83E7D">
        <w:rPr>
          <w:rFonts w:ascii="Abadi MT Std" w:hAnsi="Abadi MT Std" w:cs="Microsoft Sans Serif"/>
        </w:rPr>
        <w:tab/>
      </w:r>
      <w:r w:rsidR="00B53CCF" w:rsidRPr="00E83E7D">
        <w:rPr>
          <w:rFonts w:ascii="Abadi MT Std" w:hAnsi="Abadi MT Std" w:cs="Microsoft Sans Serif"/>
        </w:rPr>
        <w:tab/>
        <w:t>________</w:t>
      </w:r>
      <w:r w:rsidR="00B53CCF" w:rsidRPr="00E83E7D">
        <w:rPr>
          <w:rFonts w:ascii="Abadi MT Std" w:hAnsi="Abadi MT Std" w:cs="Microsoft Sans Serif"/>
        </w:rPr>
        <w:tab/>
        <w:t>________</w:t>
      </w:r>
    </w:p>
    <w:p w:rsidR="00BF5564" w:rsidRPr="00E83E7D" w:rsidRDefault="00BF5564" w:rsidP="00BF5564">
      <w:pPr>
        <w:rPr>
          <w:rFonts w:ascii="Abadi MT Std" w:hAnsi="Abadi MT Std" w:cs="Microsoft Sans Serif"/>
          <w:sz w:val="20"/>
          <w:szCs w:val="20"/>
        </w:rPr>
      </w:pPr>
    </w:p>
    <w:p w:rsidR="00BF5564" w:rsidRPr="00E83E7D" w:rsidRDefault="007A3A14" w:rsidP="00BF5564">
      <w:pPr>
        <w:rPr>
          <w:rFonts w:ascii="Abadi MT Std" w:hAnsi="Abadi MT Std" w:cs="Microsoft Sans Serif"/>
          <w:sz w:val="20"/>
          <w:szCs w:val="20"/>
        </w:rPr>
      </w:pPr>
      <w:r w:rsidRPr="00E83E7D">
        <w:rPr>
          <w:rFonts w:ascii="Abadi MT Std" w:hAnsi="Abadi MT Std" w:cs="Microsoft Sans Serif"/>
          <w:sz w:val="20"/>
          <w:szCs w:val="20"/>
        </w:rPr>
        <w:fldChar w:fldCharType="begin">
          <w:ffData>
            <w:name w:val=""/>
            <w:enabled/>
            <w:calcOnExit w:val="0"/>
            <w:checkBox>
              <w:size w:val="20"/>
              <w:default w:val="0"/>
            </w:checkBox>
          </w:ffData>
        </w:fldChar>
      </w:r>
      <w:r w:rsidRPr="00E83E7D">
        <w:rPr>
          <w:rFonts w:ascii="Abadi MT Std" w:hAnsi="Abadi MT Std" w:cs="Microsoft Sans Serif"/>
          <w:sz w:val="20"/>
          <w:szCs w:val="20"/>
        </w:rPr>
        <w:instrText xml:space="preserve"> FORMCHECKBOX </w:instrText>
      </w:r>
      <w:r w:rsidR="00D14786" w:rsidRPr="00E83E7D">
        <w:rPr>
          <w:rFonts w:ascii="Abadi MT Std" w:hAnsi="Abadi MT Std" w:cs="Microsoft Sans Serif"/>
          <w:sz w:val="20"/>
          <w:szCs w:val="20"/>
        </w:rPr>
      </w:r>
      <w:r w:rsidR="00D14786" w:rsidRPr="00E83E7D">
        <w:rPr>
          <w:rFonts w:ascii="Abadi MT Std" w:hAnsi="Abadi MT Std" w:cs="Microsoft Sans Serif"/>
          <w:sz w:val="20"/>
          <w:szCs w:val="20"/>
        </w:rPr>
        <w:fldChar w:fldCharType="separate"/>
      </w:r>
      <w:r w:rsidRPr="00E83E7D">
        <w:rPr>
          <w:rFonts w:ascii="Abadi MT Std" w:hAnsi="Abadi MT Std" w:cs="Microsoft Sans Serif"/>
          <w:sz w:val="20"/>
          <w:szCs w:val="20"/>
        </w:rPr>
        <w:fldChar w:fldCharType="end"/>
      </w:r>
      <w:r w:rsidR="00BF5564" w:rsidRPr="00E83E7D">
        <w:rPr>
          <w:rFonts w:ascii="Abadi MT Std" w:hAnsi="Abadi MT Std" w:cs="Microsoft Sans Serif"/>
          <w:sz w:val="20"/>
          <w:szCs w:val="20"/>
        </w:rPr>
        <w:tab/>
      </w:r>
      <w:r w:rsidR="00B53CCF" w:rsidRPr="00E83E7D">
        <w:rPr>
          <w:rFonts w:ascii="Abadi MT Std" w:hAnsi="Abadi MT Std" w:cs="Microsoft Sans Serif"/>
          <w:sz w:val="20"/>
          <w:szCs w:val="20"/>
        </w:rPr>
        <w:t>Other</w:t>
      </w:r>
      <w:r w:rsidR="004769CE" w:rsidRPr="00E83E7D">
        <w:rPr>
          <w:rFonts w:ascii="Abadi MT Std" w:hAnsi="Abadi MT Std" w:cs="Microsoft Sans Serif"/>
          <w:sz w:val="20"/>
          <w:szCs w:val="20"/>
        </w:rPr>
        <w:t xml:space="preserve">** </w:t>
      </w:r>
      <w:r w:rsidR="00B53CCF" w:rsidRPr="00E83E7D">
        <w:rPr>
          <w:rFonts w:ascii="Abadi MT Std" w:hAnsi="Abadi MT Std" w:cs="Microsoft Sans Serif"/>
          <w:i/>
          <w:sz w:val="20"/>
          <w:szCs w:val="20"/>
        </w:rPr>
        <w:t>(</w:t>
      </w:r>
      <w:r w:rsidR="00B53CCF" w:rsidRPr="00A54817">
        <w:rPr>
          <w:rFonts w:ascii="Abadi MT Std" w:hAnsi="Abadi MT Std" w:cs="Microsoft Sans Serif"/>
          <w:i/>
          <w:color w:val="4472C4" w:themeColor="accent5"/>
          <w:sz w:val="20"/>
          <w:szCs w:val="20"/>
        </w:rPr>
        <w:t>explain below)</w:t>
      </w:r>
      <w:r w:rsidR="00B53CCF" w:rsidRPr="00E83E7D">
        <w:rPr>
          <w:rFonts w:ascii="Abadi MT Std" w:hAnsi="Abadi MT Std" w:cs="Microsoft Sans Serif"/>
          <w:i/>
          <w:sz w:val="20"/>
          <w:szCs w:val="20"/>
        </w:rPr>
        <w:tab/>
      </w:r>
      <w:r w:rsidR="00B53CCF" w:rsidRPr="00E83E7D">
        <w:rPr>
          <w:rFonts w:ascii="Abadi MT Std" w:hAnsi="Abadi MT Std" w:cs="Microsoft Sans Serif"/>
        </w:rPr>
        <w:t>_________</w:t>
      </w:r>
      <w:bookmarkStart w:id="1" w:name="_GoBack"/>
      <w:bookmarkEnd w:id="1"/>
      <w:r w:rsidR="002468E0" w:rsidRPr="00E83E7D">
        <w:rPr>
          <w:rFonts w:ascii="Abadi MT Std" w:hAnsi="Abadi MT Std" w:cs="Microsoft Sans Serif"/>
        </w:rPr>
        <w:t>____</w:t>
      </w:r>
      <w:r w:rsidR="00B53CCF" w:rsidRPr="00E83E7D">
        <w:rPr>
          <w:rFonts w:ascii="Abadi MT Std" w:hAnsi="Abadi MT Std" w:cs="Microsoft Sans Serif"/>
        </w:rPr>
        <w:t>_______</w:t>
      </w:r>
      <w:r w:rsidR="00B53CCF" w:rsidRPr="00E83E7D">
        <w:rPr>
          <w:rFonts w:ascii="Abadi MT Std" w:hAnsi="Abadi MT Std" w:cs="Microsoft Sans Serif"/>
        </w:rPr>
        <w:tab/>
      </w:r>
      <w:r w:rsidR="00B53CCF" w:rsidRPr="00E83E7D">
        <w:rPr>
          <w:rFonts w:ascii="Abadi MT Std" w:hAnsi="Abadi MT Std" w:cs="Microsoft Sans Serif"/>
        </w:rPr>
        <w:tab/>
        <w:t>________</w:t>
      </w:r>
      <w:r w:rsidR="00B53CCF" w:rsidRPr="00E83E7D">
        <w:rPr>
          <w:rFonts w:ascii="Abadi MT Std" w:hAnsi="Abadi MT Std" w:cs="Microsoft Sans Serif"/>
        </w:rPr>
        <w:tab/>
        <w:t>________</w:t>
      </w:r>
    </w:p>
    <w:p w:rsidR="00885872" w:rsidRPr="00E83E7D" w:rsidRDefault="00885872" w:rsidP="00BF5564">
      <w:pPr>
        <w:rPr>
          <w:rFonts w:ascii="Abadi MT Std" w:hAnsi="Abadi MT Std" w:cs="Microsoft Sans Serif"/>
          <w:sz w:val="18"/>
          <w:szCs w:val="18"/>
        </w:rPr>
      </w:pPr>
    </w:p>
    <w:p w:rsidR="00885872" w:rsidRPr="00A54817" w:rsidRDefault="00A03E93" w:rsidP="00706028">
      <w:pPr>
        <w:spacing w:line="360" w:lineRule="auto"/>
        <w:rPr>
          <w:rFonts w:ascii="Abadi MT Std" w:hAnsi="Abadi MT Std" w:cs="Microsoft Sans Serif"/>
          <w:i/>
          <w:color w:val="4472C4" w:themeColor="accent5"/>
        </w:rPr>
      </w:pPr>
      <w:r w:rsidRPr="00E83E7D">
        <w:rPr>
          <w:rFonts w:ascii="Abadi MT Std" w:hAnsi="Abadi MT Std" w:cs="Microsoft Sans Serif"/>
        </w:rPr>
        <w:t xml:space="preserve">Comments/Further Explanation </w:t>
      </w:r>
      <w:r w:rsidR="00885872" w:rsidRPr="00A54817">
        <w:rPr>
          <w:rFonts w:ascii="Abadi MT Std" w:hAnsi="Abadi MT Std" w:cs="Microsoft Sans Serif"/>
          <w:i/>
          <w:color w:val="4472C4" w:themeColor="accent5"/>
        </w:rPr>
        <w:t>(when required)</w:t>
      </w:r>
      <w:r w:rsidRPr="00A54817">
        <w:rPr>
          <w:rFonts w:ascii="Abadi MT Std" w:hAnsi="Abadi MT Std" w:cs="Microsoft Sans Serif"/>
          <w:i/>
          <w:color w:val="4472C4" w:themeColor="accent5"/>
        </w:rPr>
        <w:t>:</w:t>
      </w:r>
    </w:p>
    <w:p w:rsidR="001D5368" w:rsidRPr="00E83E7D" w:rsidRDefault="001D5368" w:rsidP="00706028">
      <w:pPr>
        <w:spacing w:line="360" w:lineRule="auto"/>
        <w:rPr>
          <w:rFonts w:ascii="Abadi MT Std" w:hAnsi="Abadi MT Std" w:cs="Microsoft Sans Serif"/>
          <w:i/>
        </w:rPr>
      </w:pPr>
    </w:p>
    <w:p w:rsidR="00885872" w:rsidRPr="00E83E7D" w:rsidRDefault="001D5368" w:rsidP="00706028">
      <w:pPr>
        <w:spacing w:line="360" w:lineRule="auto"/>
        <w:rPr>
          <w:rFonts w:ascii="Abadi MT Std" w:hAnsi="Abadi MT Std" w:cs="Microsoft Sans Serif"/>
        </w:rPr>
      </w:pPr>
      <w:r w:rsidRPr="00E83E7D">
        <w:rPr>
          <w:rFonts w:ascii="Abadi MT Std" w:hAnsi="Abadi MT Std" w:cs="Microsoft Sans Serif"/>
        </w:rPr>
        <w:t>As dictated by my Chinese visa, I must leave China prior to August 22. A 2 week vacation period was negotiated with Jen, by which time m</w:t>
      </w:r>
      <w:r w:rsidR="00F470C6" w:rsidRPr="00E83E7D">
        <w:rPr>
          <w:rFonts w:ascii="Abadi MT Std" w:hAnsi="Abadi MT Std" w:cs="Microsoft Sans Serif"/>
        </w:rPr>
        <w:t>y visa situation will be clear</w:t>
      </w:r>
      <w:r w:rsidRPr="00E83E7D">
        <w:rPr>
          <w:rFonts w:ascii="Abadi MT Std" w:hAnsi="Abadi MT Std" w:cs="Microsoft Sans Serif"/>
        </w:rPr>
        <w:t>.</w:t>
      </w:r>
    </w:p>
    <w:p w:rsidR="00885872" w:rsidRPr="00E83E7D" w:rsidRDefault="00885872" w:rsidP="00BF5564">
      <w:pPr>
        <w:rPr>
          <w:rFonts w:ascii="Abadi MT Std" w:hAnsi="Abadi MT Std" w:cs="Microsoft Sans Serif"/>
        </w:rPr>
      </w:pPr>
    </w:p>
    <w:p w:rsidR="004769CE" w:rsidRPr="00E83E7D" w:rsidRDefault="004769CE" w:rsidP="004769CE">
      <w:pPr>
        <w:tabs>
          <w:tab w:val="left" w:pos="180"/>
        </w:tabs>
        <w:ind w:left="180" w:hanging="180"/>
        <w:rPr>
          <w:rFonts w:ascii="Abadi MT Std" w:hAnsi="Abadi MT Std" w:cs="Microsoft Sans Serif"/>
          <w:i/>
        </w:rPr>
      </w:pPr>
      <w:r w:rsidRPr="00E83E7D">
        <w:rPr>
          <w:rFonts w:ascii="Abadi MT Std" w:hAnsi="Abadi MT Std" w:cs="Microsoft Sans Serif"/>
        </w:rPr>
        <w:t>*</w:t>
      </w:r>
      <w:r w:rsidRPr="00E83E7D">
        <w:rPr>
          <w:rFonts w:ascii="Abadi MT Std" w:hAnsi="Abadi MT Std" w:cs="Microsoft Sans Serif"/>
        </w:rPr>
        <w:tab/>
      </w:r>
      <w:r w:rsidRPr="00E83E7D">
        <w:rPr>
          <w:rFonts w:ascii="Abadi MT Std" w:hAnsi="Abadi MT Std" w:cs="Microsoft Sans Serif"/>
          <w:i/>
        </w:rPr>
        <w:t xml:space="preserve">It is recognized that sickness is not planned and sick leave cannot be requested in advance.  When unable to work due to illness, please notify your supervisor and submit the request form as soon as you return to work. </w:t>
      </w:r>
    </w:p>
    <w:p w:rsidR="004769CE" w:rsidRPr="00E83E7D" w:rsidRDefault="004769CE" w:rsidP="004769CE">
      <w:pPr>
        <w:tabs>
          <w:tab w:val="left" w:pos="180"/>
        </w:tabs>
        <w:ind w:left="180" w:hanging="180"/>
        <w:rPr>
          <w:rFonts w:ascii="Abadi MT Std" w:hAnsi="Abadi MT Std" w:cs="Microsoft Sans Serif"/>
          <w:i/>
        </w:rPr>
      </w:pPr>
    </w:p>
    <w:p w:rsidR="004769CE" w:rsidRPr="00E83E7D" w:rsidRDefault="004769CE" w:rsidP="004769CE">
      <w:pPr>
        <w:tabs>
          <w:tab w:val="left" w:pos="180"/>
        </w:tabs>
        <w:ind w:left="180" w:hanging="180"/>
        <w:rPr>
          <w:rFonts w:ascii="Abadi MT Std" w:hAnsi="Abadi MT Std" w:cs="Microsoft Sans Serif"/>
          <w:i/>
          <w:color w:val="000000"/>
        </w:rPr>
      </w:pPr>
      <w:r w:rsidRPr="00E83E7D">
        <w:rPr>
          <w:rFonts w:ascii="Abadi MT Std" w:hAnsi="Abadi MT Std" w:cs="Microsoft Sans Serif"/>
          <w:i/>
          <w:color w:val="000000"/>
        </w:rPr>
        <w:t>** Other</w:t>
      </w:r>
      <w:ins w:id="2" w:author="Unknown" w:date="2007-02-09T12:13:00Z">
        <w:r w:rsidRPr="00E83E7D">
          <w:rPr>
            <w:rFonts w:ascii="Abadi MT Std" w:hAnsi="Abadi MT Std" w:cs="Microsoft Sans Serif"/>
            <w:i/>
            <w:color w:val="000000"/>
          </w:rPr>
          <w:t xml:space="preserve"> paid leave requires Sr. Mgmt approval</w:t>
        </w:r>
      </w:ins>
      <w:r w:rsidRPr="00E83E7D">
        <w:rPr>
          <w:rFonts w:ascii="Abadi MT Std" w:hAnsi="Abadi MT Std" w:cs="Microsoft Sans Serif"/>
          <w:i/>
          <w:color w:val="000000"/>
        </w:rPr>
        <w:t>.</w:t>
      </w:r>
    </w:p>
    <w:p w:rsidR="00B53CCF" w:rsidRPr="00E83E7D" w:rsidRDefault="00B53CCF" w:rsidP="00BF5564">
      <w:pPr>
        <w:rPr>
          <w:rFonts w:ascii="Abadi MT Std" w:hAnsi="Abadi MT Std" w:cs="Microsoft Sans Serif"/>
          <w:sz w:val="20"/>
          <w:szCs w:val="20"/>
        </w:rPr>
      </w:pPr>
    </w:p>
    <w:p w:rsidR="00A03E93" w:rsidRPr="00E83E7D" w:rsidRDefault="00A03E93" w:rsidP="00A03E93">
      <w:pPr>
        <w:rPr>
          <w:rFonts w:ascii="Abadi MT Std" w:hAnsi="Abadi MT Std" w:cs="Microsoft Sans Serif"/>
          <w:sz w:val="20"/>
          <w:szCs w:val="20"/>
        </w:rPr>
      </w:pPr>
      <w:r w:rsidRPr="00E83E7D">
        <w:rPr>
          <w:rFonts w:ascii="Abadi MT Std" w:hAnsi="Abadi MT Std" w:cs="Microsoft Sans Serif"/>
          <w:b/>
          <w:sz w:val="20"/>
          <w:szCs w:val="20"/>
        </w:rPr>
        <w:t>Employee Signature</w:t>
      </w:r>
      <w:r w:rsidRPr="00E83E7D">
        <w:rPr>
          <w:rFonts w:ascii="Abadi MT Std" w:hAnsi="Abadi MT Std" w:cs="Microsoft Sans Serif"/>
          <w:sz w:val="20"/>
          <w:szCs w:val="20"/>
        </w:rPr>
        <w:t>:</w:t>
      </w:r>
      <w:r w:rsidRPr="00E83E7D">
        <w:rPr>
          <w:rFonts w:ascii="Abadi MT Std" w:hAnsi="Abadi MT Std" w:cs="Microsoft Sans Serif"/>
        </w:rPr>
        <w:t xml:space="preserve"> ____</w:t>
      </w:r>
      <w:r w:rsidR="001D5368" w:rsidRPr="00E83E7D">
        <w:rPr>
          <w:rFonts w:ascii="Abadi MT Std" w:hAnsi="Abadi MT Std" w:cs="Microsoft Sans Serif"/>
        </w:rPr>
        <w:t>Amanda BJ Pateman</w:t>
      </w:r>
      <w:r w:rsidRPr="00E83E7D">
        <w:rPr>
          <w:rFonts w:ascii="Abadi MT Std" w:hAnsi="Abadi MT Std" w:cs="Microsoft Sans Serif"/>
        </w:rPr>
        <w:t xml:space="preserve">______________   </w:t>
      </w:r>
      <w:r w:rsidRPr="00E83E7D">
        <w:rPr>
          <w:rFonts w:ascii="Abadi MT Std" w:hAnsi="Abadi MT Std" w:cs="Microsoft Sans Serif"/>
          <w:b/>
          <w:sz w:val="20"/>
          <w:szCs w:val="20"/>
        </w:rPr>
        <w:t>Date</w:t>
      </w:r>
      <w:r w:rsidRPr="00E83E7D">
        <w:rPr>
          <w:rFonts w:ascii="Abadi MT Std" w:hAnsi="Abadi MT Std" w:cs="Microsoft Sans Serif"/>
          <w:sz w:val="20"/>
          <w:szCs w:val="20"/>
        </w:rPr>
        <w:t>:</w:t>
      </w:r>
      <w:r w:rsidRPr="00E83E7D">
        <w:rPr>
          <w:rFonts w:ascii="Abadi MT Std" w:hAnsi="Abadi MT Std" w:cs="Microsoft Sans Serif"/>
        </w:rPr>
        <w:t xml:space="preserve"> </w:t>
      </w:r>
      <w:r w:rsidR="00E83E7D">
        <w:rPr>
          <w:rFonts w:ascii="Abadi MT Std" w:hAnsi="Abadi MT Std" w:cs="Microsoft Sans Serif"/>
        </w:rPr>
        <w:t>1 Aug 20XX</w:t>
      </w:r>
      <w:r w:rsidR="001D5368" w:rsidRPr="00E83E7D">
        <w:rPr>
          <w:rFonts w:ascii="Abadi MT Std" w:hAnsi="Abadi MT Std" w:cs="Microsoft Sans Serif"/>
        </w:rPr>
        <w:t>_</w:t>
      </w:r>
      <w:r w:rsidRPr="00E83E7D">
        <w:rPr>
          <w:rFonts w:ascii="Abadi MT Std" w:hAnsi="Abadi MT Std" w:cs="Microsoft Sans Serif"/>
        </w:rPr>
        <w:t xml:space="preserve">________   </w:t>
      </w:r>
    </w:p>
    <w:p w:rsidR="00DC24C4" w:rsidRPr="00E83E7D" w:rsidRDefault="00DC24C4" w:rsidP="0031529B">
      <w:pPr>
        <w:pBdr>
          <w:bottom w:val="double" w:sz="4" w:space="1" w:color="999999"/>
        </w:pBdr>
        <w:rPr>
          <w:rFonts w:ascii="Abadi MT Std" w:hAnsi="Abadi MT Std" w:cs="Microsoft Sans Serif"/>
          <w:sz w:val="20"/>
          <w:szCs w:val="20"/>
        </w:rPr>
      </w:pPr>
    </w:p>
    <w:p w:rsidR="00DC24C4" w:rsidRPr="00E83E7D" w:rsidRDefault="00DC24C4" w:rsidP="00DC24C4">
      <w:pPr>
        <w:rPr>
          <w:rFonts w:ascii="Abadi MT Std" w:hAnsi="Abadi MT Std" w:cs="Microsoft Sans Serif"/>
          <w:sz w:val="20"/>
          <w:szCs w:val="20"/>
        </w:rPr>
      </w:pPr>
    </w:p>
    <w:p w:rsidR="00B36508" w:rsidRPr="00E83E7D" w:rsidRDefault="00A64571" w:rsidP="000C15DD">
      <w:pPr>
        <w:tabs>
          <w:tab w:val="left" w:pos="360"/>
        </w:tabs>
        <w:rPr>
          <w:rFonts w:ascii="Abadi MT Std" w:hAnsi="Abadi MT Std" w:cs="Microsoft Sans Serif"/>
        </w:rPr>
      </w:pPr>
      <w:r w:rsidRPr="00E83E7D">
        <w:rPr>
          <w:rFonts w:ascii="Abadi MT Std" w:hAnsi="Abadi MT Std" w:cs="Microsoft Sans Serif"/>
        </w:rPr>
        <w:t>S</w:t>
      </w:r>
      <w:r w:rsidR="00B36508" w:rsidRPr="00E83E7D">
        <w:rPr>
          <w:rFonts w:ascii="Abadi MT Std" w:hAnsi="Abadi MT Std" w:cs="Microsoft Sans Serif"/>
        </w:rPr>
        <w:t>upervisor</w:t>
      </w:r>
      <w:r w:rsidRPr="00E83E7D">
        <w:rPr>
          <w:rFonts w:ascii="Abadi MT Std" w:hAnsi="Abadi MT Std" w:cs="Microsoft Sans Serif"/>
        </w:rPr>
        <w:t xml:space="preserve">s, please </w:t>
      </w:r>
      <w:r w:rsidR="00B36508" w:rsidRPr="00E83E7D">
        <w:rPr>
          <w:rFonts w:ascii="Abadi MT Std" w:hAnsi="Abadi MT Std" w:cs="Microsoft Sans Serif"/>
        </w:rPr>
        <w:t>verify that the staff member is eligible for paid time off</w:t>
      </w:r>
      <w:r w:rsidRPr="00E83E7D">
        <w:rPr>
          <w:rFonts w:ascii="Abadi MT Std" w:hAnsi="Abadi MT Std" w:cs="Microsoft Sans Serif"/>
        </w:rPr>
        <w:t xml:space="preserve"> and submit the approved/denied form to HR.  P</w:t>
      </w:r>
      <w:r w:rsidR="001607E9" w:rsidRPr="00E83E7D">
        <w:rPr>
          <w:rFonts w:ascii="Abadi MT Std" w:hAnsi="Abadi MT Std" w:cs="Microsoft Sans Serif"/>
        </w:rPr>
        <w:t>lease notify HR in case of an employee’s extended leave (more than 5 days) due to personal or family illness.</w:t>
      </w:r>
    </w:p>
    <w:p w:rsidR="000C15DD" w:rsidRPr="00E83E7D" w:rsidRDefault="000C15DD" w:rsidP="000C15DD">
      <w:pPr>
        <w:tabs>
          <w:tab w:val="left" w:pos="360"/>
        </w:tabs>
        <w:rPr>
          <w:rFonts w:ascii="Abadi MT Std" w:hAnsi="Abadi MT Std" w:cs="Microsoft Sans Serif"/>
          <w:sz w:val="20"/>
          <w:szCs w:val="20"/>
        </w:rPr>
      </w:pPr>
    </w:p>
    <w:p w:rsidR="00DC24C4" w:rsidRPr="00E83E7D" w:rsidRDefault="00DC24C4" w:rsidP="00BF5564">
      <w:pPr>
        <w:rPr>
          <w:rFonts w:ascii="Abadi MT Std" w:hAnsi="Abadi MT Std" w:cs="Microsoft Sans Serif"/>
          <w:b/>
          <w:caps/>
          <w:sz w:val="20"/>
          <w:szCs w:val="20"/>
        </w:rPr>
      </w:pPr>
      <w:r w:rsidRPr="00E83E7D">
        <w:rPr>
          <w:rFonts w:ascii="Abadi MT Std" w:hAnsi="Abadi MT Std" w:cs="Microsoft Sans Serif"/>
          <w:b/>
          <w:caps/>
          <w:sz w:val="20"/>
          <w:szCs w:val="20"/>
        </w:rPr>
        <w:t>Supervisor’s recommendation</w:t>
      </w:r>
      <w:r w:rsidRPr="00E83E7D">
        <w:rPr>
          <w:rFonts w:ascii="Abadi MT Std" w:hAnsi="Abadi MT Std" w:cs="Microsoft Sans Serif"/>
          <w:b/>
          <w:caps/>
          <w:sz w:val="20"/>
          <w:szCs w:val="20"/>
        </w:rPr>
        <w:tab/>
      </w:r>
      <w:r w:rsidRPr="00E83E7D">
        <w:rPr>
          <w:rFonts w:ascii="Abadi MT Std" w:hAnsi="Abadi MT Std" w:cs="Microsoft Sans Serif"/>
          <w:b/>
          <w:caps/>
          <w:sz w:val="20"/>
          <w:szCs w:val="20"/>
        </w:rPr>
        <w:tab/>
      </w:r>
      <w:r w:rsidRPr="00E83E7D">
        <w:rPr>
          <w:rFonts w:ascii="Abadi MT Std" w:hAnsi="Abadi MT Std" w:cs="Microsoft Sans Serif"/>
          <w:b/>
          <w:caps/>
          <w:sz w:val="20"/>
          <w:szCs w:val="20"/>
        </w:rPr>
        <w:tab/>
        <w:t>Comments:</w:t>
      </w:r>
    </w:p>
    <w:p w:rsidR="00DC24C4" w:rsidRPr="00E83E7D" w:rsidRDefault="00DC24C4" w:rsidP="00BF5564">
      <w:pPr>
        <w:rPr>
          <w:rFonts w:ascii="Abadi MT Std" w:hAnsi="Abadi MT Std" w:cs="Microsoft Sans Serif"/>
          <w:sz w:val="20"/>
          <w:szCs w:val="20"/>
        </w:rPr>
      </w:pPr>
    </w:p>
    <w:p w:rsidR="00DC24C4" w:rsidRPr="00E83E7D" w:rsidRDefault="007A3A14" w:rsidP="00DC24C4">
      <w:pPr>
        <w:rPr>
          <w:rFonts w:ascii="Abadi MT Std" w:hAnsi="Abadi MT Std" w:cs="Microsoft Sans Serif"/>
          <w:sz w:val="20"/>
          <w:szCs w:val="20"/>
        </w:rPr>
      </w:pPr>
      <w:r w:rsidRPr="00E83E7D">
        <w:rPr>
          <w:rFonts w:ascii="Abadi MT Std" w:hAnsi="Abadi MT Std" w:cs="Microsoft Sans Serif"/>
          <w:sz w:val="20"/>
          <w:szCs w:val="20"/>
        </w:rPr>
        <w:fldChar w:fldCharType="begin">
          <w:ffData>
            <w:name w:val=""/>
            <w:enabled/>
            <w:calcOnExit w:val="0"/>
            <w:checkBox>
              <w:size w:val="20"/>
              <w:default w:val="0"/>
            </w:checkBox>
          </w:ffData>
        </w:fldChar>
      </w:r>
      <w:r w:rsidRPr="00E83E7D">
        <w:rPr>
          <w:rFonts w:ascii="Abadi MT Std" w:hAnsi="Abadi MT Std" w:cs="Microsoft Sans Serif"/>
          <w:sz w:val="20"/>
          <w:szCs w:val="20"/>
        </w:rPr>
        <w:instrText xml:space="preserve"> FORMCHECKBOX </w:instrText>
      </w:r>
      <w:r w:rsidR="00D14786" w:rsidRPr="00E83E7D">
        <w:rPr>
          <w:rFonts w:ascii="Abadi MT Std" w:hAnsi="Abadi MT Std" w:cs="Microsoft Sans Serif"/>
          <w:sz w:val="20"/>
          <w:szCs w:val="20"/>
        </w:rPr>
      </w:r>
      <w:r w:rsidR="00D14786" w:rsidRPr="00E83E7D">
        <w:rPr>
          <w:rFonts w:ascii="Abadi MT Std" w:hAnsi="Abadi MT Std" w:cs="Microsoft Sans Serif"/>
          <w:sz w:val="20"/>
          <w:szCs w:val="20"/>
        </w:rPr>
        <w:fldChar w:fldCharType="separate"/>
      </w:r>
      <w:r w:rsidRPr="00E83E7D">
        <w:rPr>
          <w:rFonts w:ascii="Abadi MT Std" w:hAnsi="Abadi MT Std" w:cs="Microsoft Sans Serif"/>
          <w:sz w:val="20"/>
          <w:szCs w:val="20"/>
        </w:rPr>
        <w:fldChar w:fldCharType="end"/>
      </w:r>
      <w:r w:rsidR="00DC24C4" w:rsidRPr="00E83E7D">
        <w:rPr>
          <w:rFonts w:ascii="Abadi MT Std" w:hAnsi="Abadi MT Std" w:cs="Microsoft Sans Serif"/>
          <w:sz w:val="20"/>
          <w:szCs w:val="20"/>
        </w:rPr>
        <w:tab/>
        <w:t>Approved</w:t>
      </w:r>
      <w:r w:rsidR="00DC24C4" w:rsidRPr="00E83E7D">
        <w:rPr>
          <w:rFonts w:ascii="Abadi MT Std" w:hAnsi="Abadi MT Std" w:cs="Microsoft Sans Serif"/>
          <w:sz w:val="20"/>
          <w:szCs w:val="20"/>
        </w:rPr>
        <w:tab/>
      </w:r>
      <w:r w:rsidR="00DC24C4" w:rsidRPr="00E83E7D">
        <w:rPr>
          <w:rFonts w:ascii="Abadi MT Std" w:hAnsi="Abadi MT Std" w:cs="Microsoft Sans Serif"/>
          <w:sz w:val="20"/>
          <w:szCs w:val="20"/>
        </w:rPr>
        <w:tab/>
      </w:r>
      <w:r w:rsidR="00DC24C4" w:rsidRPr="00E83E7D">
        <w:rPr>
          <w:rFonts w:ascii="Abadi MT Std" w:hAnsi="Abadi MT Std" w:cs="Microsoft Sans Serif"/>
          <w:sz w:val="20"/>
          <w:szCs w:val="20"/>
        </w:rPr>
        <w:tab/>
      </w:r>
      <w:r w:rsidR="00DC24C4" w:rsidRPr="00E83E7D">
        <w:rPr>
          <w:rFonts w:ascii="Abadi MT Std" w:hAnsi="Abadi MT Std" w:cs="Microsoft Sans Serif"/>
          <w:sz w:val="20"/>
          <w:szCs w:val="20"/>
        </w:rPr>
        <w:tab/>
      </w:r>
      <w:r w:rsidR="00DC24C4" w:rsidRPr="00E83E7D">
        <w:rPr>
          <w:rFonts w:ascii="Abadi MT Std" w:hAnsi="Abadi MT Std" w:cs="Microsoft Sans Serif"/>
          <w:sz w:val="20"/>
          <w:szCs w:val="20"/>
        </w:rPr>
        <w:tab/>
      </w:r>
      <w:r w:rsidR="00DC24C4" w:rsidRPr="00E83E7D">
        <w:rPr>
          <w:rFonts w:ascii="Abadi MT Std" w:hAnsi="Abadi MT Std" w:cs="Microsoft Sans Serif"/>
        </w:rPr>
        <w:t>__________________________________</w:t>
      </w:r>
    </w:p>
    <w:p w:rsidR="00DC24C4" w:rsidRPr="00E83E7D" w:rsidRDefault="00DC24C4" w:rsidP="00DC24C4">
      <w:pPr>
        <w:rPr>
          <w:rFonts w:ascii="Abadi MT Std" w:hAnsi="Abadi MT Std" w:cs="Microsoft Sans Serif"/>
          <w:sz w:val="20"/>
          <w:szCs w:val="20"/>
        </w:rPr>
      </w:pPr>
    </w:p>
    <w:p w:rsidR="00DC24C4" w:rsidRPr="00E83E7D" w:rsidRDefault="007A3A14" w:rsidP="00DC24C4">
      <w:pPr>
        <w:rPr>
          <w:rFonts w:ascii="Abadi MT Std" w:hAnsi="Abadi MT Std" w:cs="Microsoft Sans Serif"/>
        </w:rPr>
      </w:pPr>
      <w:r w:rsidRPr="00E83E7D">
        <w:rPr>
          <w:rFonts w:ascii="Abadi MT Std" w:hAnsi="Abadi MT Std" w:cs="Microsoft Sans Serif"/>
          <w:sz w:val="20"/>
          <w:szCs w:val="20"/>
        </w:rPr>
        <w:fldChar w:fldCharType="begin">
          <w:ffData>
            <w:name w:val=""/>
            <w:enabled/>
            <w:calcOnExit w:val="0"/>
            <w:checkBox>
              <w:size w:val="20"/>
              <w:default w:val="0"/>
            </w:checkBox>
          </w:ffData>
        </w:fldChar>
      </w:r>
      <w:r w:rsidRPr="00E83E7D">
        <w:rPr>
          <w:rFonts w:ascii="Abadi MT Std" w:hAnsi="Abadi MT Std" w:cs="Microsoft Sans Serif"/>
          <w:sz w:val="20"/>
          <w:szCs w:val="20"/>
        </w:rPr>
        <w:instrText xml:space="preserve"> FORMCHECKBOX </w:instrText>
      </w:r>
      <w:r w:rsidR="00D14786" w:rsidRPr="00E83E7D">
        <w:rPr>
          <w:rFonts w:ascii="Abadi MT Std" w:hAnsi="Abadi MT Std" w:cs="Microsoft Sans Serif"/>
          <w:sz w:val="20"/>
          <w:szCs w:val="20"/>
        </w:rPr>
      </w:r>
      <w:r w:rsidR="00D14786" w:rsidRPr="00E83E7D">
        <w:rPr>
          <w:rFonts w:ascii="Abadi MT Std" w:hAnsi="Abadi MT Std" w:cs="Microsoft Sans Serif"/>
          <w:sz w:val="20"/>
          <w:szCs w:val="20"/>
        </w:rPr>
        <w:fldChar w:fldCharType="separate"/>
      </w:r>
      <w:r w:rsidRPr="00E83E7D">
        <w:rPr>
          <w:rFonts w:ascii="Abadi MT Std" w:hAnsi="Abadi MT Std" w:cs="Microsoft Sans Serif"/>
          <w:sz w:val="20"/>
          <w:szCs w:val="20"/>
        </w:rPr>
        <w:fldChar w:fldCharType="end"/>
      </w:r>
      <w:r w:rsidR="00DC24C4" w:rsidRPr="00E83E7D">
        <w:rPr>
          <w:rFonts w:ascii="Abadi MT Std" w:hAnsi="Abadi MT Std" w:cs="Microsoft Sans Serif"/>
          <w:sz w:val="20"/>
          <w:szCs w:val="20"/>
        </w:rPr>
        <w:tab/>
        <w:t>Approved with following modification</w:t>
      </w:r>
      <w:r w:rsidR="00DC24C4" w:rsidRPr="00E83E7D">
        <w:rPr>
          <w:rFonts w:ascii="Abadi MT Std" w:hAnsi="Abadi MT Std" w:cs="Microsoft Sans Serif"/>
          <w:sz w:val="20"/>
          <w:szCs w:val="20"/>
        </w:rPr>
        <w:tab/>
      </w:r>
      <w:r w:rsidR="00DC24C4" w:rsidRPr="00E83E7D">
        <w:rPr>
          <w:rFonts w:ascii="Abadi MT Std" w:hAnsi="Abadi MT Std" w:cs="Microsoft Sans Serif"/>
          <w:sz w:val="20"/>
          <w:szCs w:val="20"/>
        </w:rPr>
        <w:tab/>
      </w:r>
      <w:r w:rsidR="00DC24C4" w:rsidRPr="00E83E7D">
        <w:rPr>
          <w:rFonts w:ascii="Abadi MT Std" w:hAnsi="Abadi MT Std" w:cs="Microsoft Sans Serif"/>
        </w:rPr>
        <w:t>__________________________________</w:t>
      </w:r>
    </w:p>
    <w:p w:rsidR="00DC24C4" w:rsidRPr="00E83E7D" w:rsidRDefault="00DC24C4" w:rsidP="00DC24C4">
      <w:pPr>
        <w:rPr>
          <w:rFonts w:ascii="Abadi MT Std" w:hAnsi="Abadi MT Std" w:cs="Microsoft Sans Serif"/>
          <w:sz w:val="20"/>
          <w:szCs w:val="20"/>
        </w:rPr>
      </w:pPr>
    </w:p>
    <w:p w:rsidR="00DC24C4" w:rsidRPr="00E83E7D" w:rsidRDefault="007A3A14" w:rsidP="00DC24C4">
      <w:pPr>
        <w:rPr>
          <w:rFonts w:ascii="Abadi MT Std" w:hAnsi="Abadi MT Std" w:cs="Microsoft Sans Serif"/>
        </w:rPr>
      </w:pPr>
      <w:r w:rsidRPr="00E83E7D">
        <w:rPr>
          <w:rFonts w:ascii="Abadi MT Std" w:hAnsi="Abadi MT Std" w:cs="Microsoft Sans Serif"/>
          <w:sz w:val="20"/>
          <w:szCs w:val="20"/>
        </w:rPr>
        <w:fldChar w:fldCharType="begin">
          <w:ffData>
            <w:name w:val=""/>
            <w:enabled/>
            <w:calcOnExit w:val="0"/>
            <w:checkBox>
              <w:size w:val="20"/>
              <w:default w:val="0"/>
            </w:checkBox>
          </w:ffData>
        </w:fldChar>
      </w:r>
      <w:r w:rsidRPr="00E83E7D">
        <w:rPr>
          <w:rFonts w:ascii="Abadi MT Std" w:hAnsi="Abadi MT Std" w:cs="Microsoft Sans Serif"/>
          <w:sz w:val="20"/>
          <w:szCs w:val="20"/>
        </w:rPr>
        <w:instrText xml:space="preserve"> FORMCHECKBOX </w:instrText>
      </w:r>
      <w:r w:rsidR="00D14786" w:rsidRPr="00E83E7D">
        <w:rPr>
          <w:rFonts w:ascii="Abadi MT Std" w:hAnsi="Abadi MT Std" w:cs="Microsoft Sans Serif"/>
          <w:sz w:val="20"/>
          <w:szCs w:val="20"/>
        </w:rPr>
      </w:r>
      <w:r w:rsidR="00D14786" w:rsidRPr="00E83E7D">
        <w:rPr>
          <w:rFonts w:ascii="Abadi MT Std" w:hAnsi="Abadi MT Std" w:cs="Microsoft Sans Serif"/>
          <w:sz w:val="20"/>
          <w:szCs w:val="20"/>
        </w:rPr>
        <w:fldChar w:fldCharType="separate"/>
      </w:r>
      <w:r w:rsidRPr="00E83E7D">
        <w:rPr>
          <w:rFonts w:ascii="Abadi MT Std" w:hAnsi="Abadi MT Std" w:cs="Microsoft Sans Serif"/>
          <w:sz w:val="20"/>
          <w:szCs w:val="20"/>
        </w:rPr>
        <w:fldChar w:fldCharType="end"/>
      </w:r>
      <w:r w:rsidR="00DC24C4" w:rsidRPr="00E83E7D">
        <w:rPr>
          <w:rFonts w:ascii="Abadi MT Std" w:hAnsi="Abadi MT Std" w:cs="Microsoft Sans Serif"/>
          <w:sz w:val="20"/>
          <w:szCs w:val="20"/>
        </w:rPr>
        <w:tab/>
      </w:r>
      <w:r w:rsidR="00A64571" w:rsidRPr="00E83E7D">
        <w:rPr>
          <w:rFonts w:ascii="Abadi MT Std" w:hAnsi="Abadi MT Std" w:cs="Microsoft Sans Serif"/>
          <w:sz w:val="20"/>
          <w:szCs w:val="20"/>
        </w:rPr>
        <w:t>Denied</w:t>
      </w:r>
      <w:r w:rsidR="00DC24C4" w:rsidRPr="00E83E7D">
        <w:rPr>
          <w:rFonts w:ascii="Abadi MT Std" w:hAnsi="Abadi MT Std" w:cs="Microsoft Sans Serif"/>
          <w:sz w:val="20"/>
          <w:szCs w:val="20"/>
        </w:rPr>
        <w:t xml:space="preserve"> for following reason </w:t>
      </w:r>
      <w:r w:rsidR="00DC24C4" w:rsidRPr="00E83E7D">
        <w:rPr>
          <w:rFonts w:ascii="Abadi MT Std" w:hAnsi="Abadi MT Std" w:cs="Microsoft Sans Serif"/>
          <w:sz w:val="20"/>
          <w:szCs w:val="20"/>
        </w:rPr>
        <w:tab/>
      </w:r>
      <w:r w:rsidR="00DC24C4" w:rsidRPr="00E83E7D">
        <w:rPr>
          <w:rFonts w:ascii="Abadi MT Std" w:hAnsi="Abadi MT Std" w:cs="Microsoft Sans Serif"/>
          <w:sz w:val="20"/>
          <w:szCs w:val="20"/>
        </w:rPr>
        <w:tab/>
      </w:r>
      <w:r w:rsidR="000C15DD" w:rsidRPr="00E83E7D">
        <w:rPr>
          <w:rFonts w:ascii="Abadi MT Std" w:hAnsi="Abadi MT Std" w:cs="Microsoft Sans Serif"/>
          <w:sz w:val="20"/>
          <w:szCs w:val="20"/>
        </w:rPr>
        <w:tab/>
      </w:r>
      <w:r w:rsidR="00DC24C4" w:rsidRPr="00E83E7D">
        <w:rPr>
          <w:rFonts w:ascii="Abadi MT Std" w:hAnsi="Abadi MT Std" w:cs="Microsoft Sans Serif"/>
        </w:rPr>
        <w:t>__________________________________</w:t>
      </w:r>
    </w:p>
    <w:p w:rsidR="007A3A14" w:rsidRPr="00E83E7D" w:rsidRDefault="007A3A14" w:rsidP="00DC24C4">
      <w:pPr>
        <w:rPr>
          <w:rFonts w:ascii="Abadi MT Std" w:hAnsi="Abadi MT Std" w:cs="Microsoft Sans Serif"/>
        </w:rPr>
      </w:pPr>
    </w:p>
    <w:p w:rsidR="007A3A14" w:rsidRPr="00E83E7D" w:rsidRDefault="007A3A14" w:rsidP="007A3A14">
      <w:pPr>
        <w:rPr>
          <w:rFonts w:ascii="Abadi MT Std" w:hAnsi="Abadi MT Std" w:cs="Microsoft Sans Serif"/>
          <w:sz w:val="20"/>
          <w:szCs w:val="20"/>
        </w:rPr>
      </w:pPr>
      <w:r w:rsidRPr="00E83E7D">
        <w:rPr>
          <w:rFonts w:ascii="Abadi MT Std" w:hAnsi="Abadi MT Std" w:cs="Microsoft Sans Serif"/>
          <w:b/>
          <w:sz w:val="20"/>
          <w:szCs w:val="20"/>
        </w:rPr>
        <w:t>Supervisor Signature</w:t>
      </w:r>
      <w:r w:rsidRPr="00E83E7D">
        <w:rPr>
          <w:rFonts w:ascii="Abadi MT Std" w:hAnsi="Abadi MT Std" w:cs="Microsoft Sans Serif"/>
          <w:sz w:val="20"/>
          <w:szCs w:val="20"/>
        </w:rPr>
        <w:t>:</w:t>
      </w:r>
      <w:r w:rsidRPr="00E83E7D">
        <w:rPr>
          <w:rFonts w:ascii="Abadi MT Std" w:hAnsi="Abadi MT Std" w:cs="Microsoft Sans Serif"/>
        </w:rPr>
        <w:t xml:space="preserve"> ________________________________   </w:t>
      </w:r>
      <w:r w:rsidRPr="00E83E7D">
        <w:rPr>
          <w:rFonts w:ascii="Abadi MT Std" w:hAnsi="Abadi MT Std" w:cs="Microsoft Sans Serif"/>
          <w:b/>
          <w:sz w:val="20"/>
          <w:szCs w:val="20"/>
        </w:rPr>
        <w:t>Date</w:t>
      </w:r>
      <w:r w:rsidRPr="00E83E7D">
        <w:rPr>
          <w:rFonts w:ascii="Abadi MT Std" w:hAnsi="Abadi MT Std" w:cs="Microsoft Sans Serif"/>
          <w:sz w:val="20"/>
          <w:szCs w:val="20"/>
        </w:rPr>
        <w:t>:</w:t>
      </w:r>
      <w:r w:rsidRPr="00E83E7D">
        <w:rPr>
          <w:rFonts w:ascii="Abadi MT Std" w:hAnsi="Abadi MT Std" w:cs="Microsoft Sans Serif"/>
        </w:rPr>
        <w:t xml:space="preserve"> ___________________   </w:t>
      </w:r>
    </w:p>
    <w:p w:rsidR="000C15DD" w:rsidRPr="00E83E7D" w:rsidRDefault="000C15DD" w:rsidP="00872E3B">
      <w:pPr>
        <w:rPr>
          <w:rFonts w:ascii="Abadi MT Std" w:hAnsi="Abadi MT Std" w:cs="Microsoft Sans Serif"/>
          <w:i/>
          <w:sz w:val="18"/>
          <w:szCs w:val="18"/>
        </w:rPr>
      </w:pPr>
    </w:p>
    <w:p w:rsidR="00872E3B" w:rsidRPr="00E83E7D" w:rsidRDefault="00872E3B" w:rsidP="00872E3B">
      <w:pPr>
        <w:rPr>
          <w:rFonts w:ascii="Abadi MT Std" w:hAnsi="Abadi MT Std" w:cs="Microsoft Sans Serif"/>
        </w:rPr>
      </w:pPr>
      <w:r w:rsidRPr="00E83E7D">
        <w:rPr>
          <w:rFonts w:ascii="Abadi MT Std" w:hAnsi="Abadi MT Std" w:cs="Microsoft Sans Serif"/>
          <w:i/>
          <w:sz w:val="18"/>
          <w:szCs w:val="18"/>
        </w:rPr>
        <w:t xml:space="preserve">All paid time off should comply with Strategic Forecasting, Inc. policy. For policy questions and additional information, please contact Leticia Gonzalez at 512.744.4300 or </w:t>
      </w:r>
      <w:hyperlink r:id="rId7" w:history="1">
        <w:r w:rsidRPr="00E83E7D">
          <w:rPr>
            <w:rStyle w:val="Hyperlink"/>
            <w:rFonts w:ascii="Abadi MT Std" w:hAnsi="Abadi MT Std" w:cs="Microsoft Sans Serif"/>
            <w:i/>
            <w:sz w:val="18"/>
            <w:szCs w:val="18"/>
          </w:rPr>
          <w:t>leticia.gonzalez@stratfor.com</w:t>
        </w:r>
      </w:hyperlink>
      <w:r w:rsidRPr="00E83E7D">
        <w:rPr>
          <w:rFonts w:ascii="Abadi MT Std" w:hAnsi="Abadi MT Std" w:cs="Microsoft Sans Serif"/>
          <w:i/>
          <w:sz w:val="18"/>
          <w:szCs w:val="18"/>
        </w:rPr>
        <w:t>.</w:t>
      </w:r>
    </w:p>
    <w:p w:rsidR="00DC24C4" w:rsidRPr="00E83E7D" w:rsidRDefault="00DC24C4" w:rsidP="00BF5564">
      <w:pPr>
        <w:rPr>
          <w:rFonts w:ascii="Abadi MT Std" w:hAnsi="Abadi MT Std" w:cs="Microsoft Sans Serif"/>
          <w:sz w:val="20"/>
          <w:szCs w:val="20"/>
        </w:rPr>
      </w:pPr>
    </w:p>
    <w:sectPr w:rsidR="00DC24C4" w:rsidRPr="00E83E7D" w:rsidSect="00B53CCF">
      <w:footerReference w:type="default" r:id="rId8"/>
      <w:pgSz w:w="12240" w:h="15840"/>
      <w:pgMar w:top="720" w:right="1152" w:bottom="72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786" w:rsidRDefault="00D14786">
      <w:r>
        <w:separator/>
      </w:r>
    </w:p>
  </w:endnote>
  <w:endnote w:type="continuationSeparator" w:id="0">
    <w:p w:rsidR="00D14786" w:rsidRDefault="00D14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badi MT Std">
    <w:panose1 w:val="00000000000000000000"/>
    <w:charset w:val="00"/>
    <w:family w:val="swiss"/>
    <w:notTrueType/>
    <w:pitch w:val="variable"/>
    <w:sig w:usb0="800000AF" w:usb1="4000204A"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43BC" w:rsidRDefault="000B43BC" w:rsidP="0097784D">
    <w:pPr>
      <w:pStyle w:val="Footer"/>
      <w:jc w:val="center"/>
    </w:pPr>
  </w:p>
  <w:p w:rsidR="000B43BC" w:rsidRPr="0097784D" w:rsidRDefault="000B43BC" w:rsidP="0097784D">
    <w:pPr>
      <w:pStyle w:val="Footer"/>
      <w:jc w:val="center"/>
      <w:rPr>
        <w:rFonts w:ascii="Arial Narrow" w:hAnsi="Arial Narrow"/>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786" w:rsidRDefault="00D14786">
      <w:r>
        <w:separator/>
      </w:r>
    </w:p>
  </w:footnote>
  <w:footnote w:type="continuationSeparator" w:id="0">
    <w:p w:rsidR="00D14786" w:rsidRDefault="00D147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3A0171"/>
    <w:multiLevelType w:val="hybridMultilevel"/>
    <w:tmpl w:val="FA846366"/>
    <w:lvl w:ilvl="0" w:tplc="EC62330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6023C23"/>
    <w:multiLevelType w:val="hybridMultilevel"/>
    <w:tmpl w:val="A9944184"/>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AB902A1"/>
    <w:multiLevelType w:val="multilevel"/>
    <w:tmpl w:val="B0D67DA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
    <w:nsid w:val="461F659D"/>
    <w:multiLevelType w:val="hybridMultilevel"/>
    <w:tmpl w:val="A13873A6"/>
    <w:lvl w:ilvl="0" w:tplc="1F14C48C">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E38095E"/>
    <w:multiLevelType w:val="hybridMultilevel"/>
    <w:tmpl w:val="E15E73A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74DA0DA6"/>
    <w:multiLevelType w:val="hybridMultilevel"/>
    <w:tmpl w:val="762611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7B073A5"/>
    <w:multiLevelType w:val="hybridMultilevel"/>
    <w:tmpl w:val="B0D67D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0"/>
  </w:num>
  <w:num w:numId="3">
    <w:abstractNumId w:val="4"/>
  </w:num>
  <w:num w:numId="4">
    <w:abstractNumId w:val="1"/>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0F1"/>
    <w:rsid w:val="0007354E"/>
    <w:rsid w:val="00097B97"/>
    <w:rsid w:val="000B43BC"/>
    <w:rsid w:val="000C15DD"/>
    <w:rsid w:val="000F3315"/>
    <w:rsid w:val="001607E9"/>
    <w:rsid w:val="001950A3"/>
    <w:rsid w:val="001A1620"/>
    <w:rsid w:val="001A1C3F"/>
    <w:rsid w:val="001D2F04"/>
    <w:rsid w:val="001D5368"/>
    <w:rsid w:val="001F7E33"/>
    <w:rsid w:val="0020237B"/>
    <w:rsid w:val="00221CAF"/>
    <w:rsid w:val="002468E0"/>
    <w:rsid w:val="002C3319"/>
    <w:rsid w:val="002F60F1"/>
    <w:rsid w:val="0031529B"/>
    <w:rsid w:val="00326E6C"/>
    <w:rsid w:val="003339E9"/>
    <w:rsid w:val="00344782"/>
    <w:rsid w:val="003C71E2"/>
    <w:rsid w:val="004769CE"/>
    <w:rsid w:val="004F772D"/>
    <w:rsid w:val="00522340"/>
    <w:rsid w:val="00537C58"/>
    <w:rsid w:val="005409D7"/>
    <w:rsid w:val="00591262"/>
    <w:rsid w:val="006A7E52"/>
    <w:rsid w:val="006B1FA2"/>
    <w:rsid w:val="006C09FC"/>
    <w:rsid w:val="006D516B"/>
    <w:rsid w:val="00706028"/>
    <w:rsid w:val="00726581"/>
    <w:rsid w:val="007A2F9C"/>
    <w:rsid w:val="007A3A14"/>
    <w:rsid w:val="007D7BCA"/>
    <w:rsid w:val="00807A9D"/>
    <w:rsid w:val="0084531F"/>
    <w:rsid w:val="00847E16"/>
    <w:rsid w:val="00872E3B"/>
    <w:rsid w:val="00885872"/>
    <w:rsid w:val="00893143"/>
    <w:rsid w:val="008E6C2D"/>
    <w:rsid w:val="008E6FA9"/>
    <w:rsid w:val="00913102"/>
    <w:rsid w:val="00975333"/>
    <w:rsid w:val="0097784D"/>
    <w:rsid w:val="009D459C"/>
    <w:rsid w:val="00A03284"/>
    <w:rsid w:val="00A03E93"/>
    <w:rsid w:val="00A22528"/>
    <w:rsid w:val="00A54817"/>
    <w:rsid w:val="00A64571"/>
    <w:rsid w:val="00A71F57"/>
    <w:rsid w:val="00AA26DD"/>
    <w:rsid w:val="00AE4EEE"/>
    <w:rsid w:val="00AF5AD8"/>
    <w:rsid w:val="00B36508"/>
    <w:rsid w:val="00B42367"/>
    <w:rsid w:val="00B461AE"/>
    <w:rsid w:val="00B53CCF"/>
    <w:rsid w:val="00B82217"/>
    <w:rsid w:val="00BC274A"/>
    <w:rsid w:val="00BE4ECF"/>
    <w:rsid w:val="00BF5564"/>
    <w:rsid w:val="00BF7C3C"/>
    <w:rsid w:val="00C25CF8"/>
    <w:rsid w:val="00CE5A9F"/>
    <w:rsid w:val="00D14786"/>
    <w:rsid w:val="00D45F39"/>
    <w:rsid w:val="00D77E59"/>
    <w:rsid w:val="00D85F25"/>
    <w:rsid w:val="00DC24C4"/>
    <w:rsid w:val="00E540D5"/>
    <w:rsid w:val="00E83E7D"/>
    <w:rsid w:val="00E97089"/>
    <w:rsid w:val="00EA70EA"/>
    <w:rsid w:val="00EB1847"/>
    <w:rsid w:val="00ED3981"/>
    <w:rsid w:val="00F04509"/>
    <w:rsid w:val="00F351BE"/>
    <w:rsid w:val="00F470C6"/>
    <w:rsid w:val="00FA662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12D8F76-E771-471F-9804-C10561C3F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F60F1"/>
    <w:pPr>
      <w:tabs>
        <w:tab w:val="center" w:pos="4320"/>
        <w:tab w:val="right" w:pos="8640"/>
      </w:tabs>
    </w:pPr>
  </w:style>
  <w:style w:type="paragraph" w:styleId="Footer">
    <w:name w:val="footer"/>
    <w:basedOn w:val="Normal"/>
    <w:rsid w:val="002F60F1"/>
    <w:pPr>
      <w:tabs>
        <w:tab w:val="center" w:pos="4320"/>
        <w:tab w:val="right" w:pos="8640"/>
      </w:tabs>
    </w:pPr>
  </w:style>
  <w:style w:type="character" w:styleId="Hyperlink">
    <w:name w:val="Hyperlink"/>
    <w:basedOn w:val="DefaultParagraphFont"/>
    <w:rsid w:val="002C3319"/>
    <w:rPr>
      <w:color w:val="0000FF"/>
      <w:u w:val="single"/>
    </w:rPr>
  </w:style>
  <w:style w:type="table" w:styleId="TableGrid">
    <w:name w:val="Table Grid"/>
    <w:basedOn w:val="TableNormal"/>
    <w:rsid w:val="00DC24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8E6F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leticia.gonzalez@stratfo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319</Words>
  <Characters>1821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Time Off Request Form</vt:lpstr>
    </vt:vector>
  </TitlesOfParts>
  <Company>Strategic Forecasting</Company>
  <LinksUpToDate>false</LinksUpToDate>
  <CharactersWithSpaces>2136</CharactersWithSpaces>
  <SharedDoc>false</SharedDoc>
  <HLinks>
    <vt:vector size="6" baseType="variant">
      <vt:variant>
        <vt:i4>3801177</vt:i4>
      </vt:variant>
      <vt:variant>
        <vt:i4>16</vt:i4>
      </vt:variant>
      <vt:variant>
        <vt:i4>0</vt:i4>
      </vt:variant>
      <vt:variant>
        <vt:i4>5</vt:i4>
      </vt:variant>
      <vt:variant>
        <vt:lpwstr>mailto:leticia.gonzalez@stratfor.com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 Off Request Form</dc:title>
  <dc:subject/>
  <dc:creator>user</dc:creator>
  <cp:keywords/>
  <dc:description/>
  <cp:lastModifiedBy>Javairia Maqsood</cp:lastModifiedBy>
  <cp:revision>4</cp:revision>
  <cp:lastPrinted>2007-02-20T01:56:00Z</cp:lastPrinted>
  <dcterms:created xsi:type="dcterms:W3CDTF">2017-08-01T14:31:00Z</dcterms:created>
  <dcterms:modified xsi:type="dcterms:W3CDTF">2020-05-10T19:43:00Z</dcterms:modified>
</cp:coreProperties>
</file>